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886CD6"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r w:rsidR="00BA7128">
        <w:rPr>
          <w:rStyle w:val="FootnoteReference"/>
          <w:rFonts w:ascii="GHEA Grapalat" w:hAnsi="GHEA Grapalat"/>
          <w:i w:val="0"/>
          <w:sz w:val="24"/>
          <w:szCs w:val="24"/>
        </w:rPr>
        <w:footnoteReference w:customMarkFollows="1" w:id="1"/>
        <w:t>*</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8A00ED" w:rsidRPr="009044F1" w:rsidRDefault="00642EFE" w:rsidP="008A00ED">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8A00ED" w:rsidRPr="009044F1">
        <w:rPr>
          <w:rFonts w:ascii="GHEA Grapalat" w:hAnsi="GHEA Grapalat"/>
          <w:i w:val="0"/>
          <w:sz w:val="24"/>
          <w:szCs w:val="24"/>
        </w:rPr>
        <w:t>от "</w:t>
      </w:r>
      <w:r w:rsidR="002A3DA0" w:rsidRPr="002A3DA0">
        <w:rPr>
          <w:rFonts w:ascii="GHEA Grapalat" w:hAnsi="GHEA Grapalat"/>
          <w:b/>
          <w:i w:val="0"/>
          <w:color w:val="548DD4" w:themeColor="text2" w:themeTint="99"/>
          <w:sz w:val="24"/>
          <w:szCs w:val="24"/>
        </w:rPr>
        <w:t>0</w:t>
      </w:r>
      <w:r w:rsidR="00EB03C0" w:rsidRPr="00772CDB">
        <w:rPr>
          <w:rFonts w:ascii="GHEA Grapalat" w:hAnsi="GHEA Grapalat"/>
          <w:b/>
          <w:i w:val="0"/>
          <w:color w:val="548DD4" w:themeColor="text2" w:themeTint="99"/>
          <w:sz w:val="24"/>
          <w:szCs w:val="24"/>
        </w:rPr>
        <w:t>9</w:t>
      </w:r>
      <w:r w:rsidR="008A00ED" w:rsidRPr="009044F1">
        <w:rPr>
          <w:rFonts w:ascii="GHEA Grapalat" w:hAnsi="GHEA Grapalat"/>
          <w:i w:val="0"/>
          <w:sz w:val="24"/>
          <w:szCs w:val="24"/>
        </w:rPr>
        <w:t>" "</w:t>
      </w:r>
      <w:r w:rsidR="00772CDB" w:rsidRPr="00772CDB">
        <w:rPr>
          <w:rFonts w:ascii="GHEA Grapalat" w:hAnsi="GHEA Grapalat"/>
          <w:b/>
          <w:i w:val="0"/>
          <w:color w:val="548DD4" w:themeColor="text2" w:themeTint="99"/>
          <w:sz w:val="24"/>
          <w:szCs w:val="24"/>
        </w:rPr>
        <w:t>сентября</w:t>
      </w:r>
      <w:r w:rsidR="008A00ED" w:rsidRPr="009044F1">
        <w:rPr>
          <w:rFonts w:ascii="GHEA Grapalat" w:hAnsi="GHEA Grapalat"/>
          <w:i w:val="0"/>
          <w:sz w:val="24"/>
          <w:szCs w:val="24"/>
        </w:rPr>
        <w:t xml:space="preserve">" </w:t>
      </w:r>
      <w:r w:rsidR="008A00ED" w:rsidRPr="000666BC">
        <w:rPr>
          <w:rFonts w:ascii="GHEA Grapalat" w:hAnsi="GHEA Grapalat"/>
          <w:b/>
          <w:i w:val="0"/>
          <w:color w:val="548DD4" w:themeColor="text2" w:themeTint="99"/>
          <w:sz w:val="24"/>
          <w:szCs w:val="24"/>
        </w:rPr>
        <w:t>20</w:t>
      </w:r>
      <w:r w:rsidR="008A00ED" w:rsidRPr="003A1243">
        <w:rPr>
          <w:rFonts w:ascii="GHEA Grapalat" w:hAnsi="GHEA Grapalat"/>
          <w:b/>
          <w:i w:val="0"/>
          <w:color w:val="548DD4" w:themeColor="text2" w:themeTint="99"/>
          <w:sz w:val="24"/>
          <w:szCs w:val="24"/>
        </w:rPr>
        <w:t>22</w:t>
      </w:r>
      <w:r w:rsidR="008A00ED" w:rsidRPr="000666BC">
        <w:rPr>
          <w:rFonts w:ascii="GHEA Grapalat" w:hAnsi="GHEA Grapalat"/>
          <w:i w:val="0"/>
          <w:color w:val="548DD4" w:themeColor="text2" w:themeTint="99"/>
          <w:sz w:val="24"/>
          <w:szCs w:val="24"/>
        </w:rPr>
        <w:t xml:space="preserve"> </w:t>
      </w:r>
      <w:r w:rsidR="008A00ED" w:rsidRPr="009044F1">
        <w:rPr>
          <w:rFonts w:ascii="GHEA Grapalat" w:hAnsi="GHEA Grapalat"/>
          <w:i w:val="0"/>
          <w:sz w:val="24"/>
          <w:szCs w:val="24"/>
        </w:rPr>
        <w:t>года "</w:t>
      </w:r>
      <w:r w:rsidR="008A00ED" w:rsidRPr="003A1243">
        <w:rPr>
          <w:rFonts w:ascii="GHEA Grapalat" w:hAnsi="GHEA Grapalat"/>
          <w:b/>
          <w:i w:val="0"/>
          <w:color w:val="548DD4" w:themeColor="text2" w:themeTint="99"/>
          <w:sz w:val="24"/>
          <w:szCs w:val="24"/>
        </w:rPr>
        <w:t>1</w:t>
      </w:r>
      <w:r w:rsidR="008A00ED" w:rsidRPr="009044F1">
        <w:rPr>
          <w:rFonts w:ascii="GHEA Grapalat" w:hAnsi="GHEA Grapalat"/>
          <w:i w:val="0"/>
          <w:sz w:val="24"/>
          <w:szCs w:val="24"/>
        </w:rPr>
        <w:t xml:space="preserve">" </w:t>
      </w:r>
    </w:p>
    <w:p w:rsidR="0091042F" w:rsidRPr="0018566A" w:rsidRDefault="0006703E" w:rsidP="00325EFD">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886CD6">
        <w:rPr>
          <w:rFonts w:ascii="GHEA Grapalat" w:hAnsi="GHEA Grapalat"/>
          <w:b/>
          <w:i w:val="0"/>
          <w:color w:val="548DD4" w:themeColor="text2" w:themeTint="99"/>
          <w:sz w:val="24"/>
          <w:szCs w:val="24"/>
          <w:lang w:val="en-US"/>
        </w:rPr>
        <w:t>ZINAR</w:t>
      </w:r>
      <w:r w:rsidR="00886CD6" w:rsidRPr="00886CD6">
        <w:rPr>
          <w:rFonts w:ascii="GHEA Grapalat" w:hAnsi="GHEA Grapalat"/>
          <w:b/>
          <w:i w:val="0"/>
          <w:color w:val="548DD4" w:themeColor="text2" w:themeTint="99"/>
          <w:sz w:val="24"/>
          <w:szCs w:val="24"/>
        </w:rPr>
        <w:t>-</w:t>
      </w:r>
      <w:r w:rsidR="00886CD6">
        <w:rPr>
          <w:rFonts w:ascii="GHEA Grapalat" w:hAnsi="GHEA Grapalat"/>
          <w:b/>
          <w:i w:val="0"/>
          <w:color w:val="548DD4" w:themeColor="text2" w:themeTint="99"/>
          <w:sz w:val="24"/>
          <w:szCs w:val="24"/>
          <w:lang w:val="en-US"/>
        </w:rPr>
        <w:t>GHTSDZB</w:t>
      </w:r>
      <w:r w:rsidR="00886CD6" w:rsidRPr="00886CD6">
        <w:rPr>
          <w:rFonts w:ascii="GHEA Grapalat" w:hAnsi="GHEA Grapalat"/>
          <w:b/>
          <w:i w:val="0"/>
          <w:color w:val="548DD4" w:themeColor="text2" w:themeTint="99"/>
          <w:sz w:val="24"/>
          <w:szCs w:val="24"/>
        </w:rPr>
        <w:t>-22/9</w:t>
      </w:r>
    </w:p>
    <w:p w:rsidR="00642EFE" w:rsidRPr="009044F1" w:rsidRDefault="00113920" w:rsidP="00B46D58">
      <w:pPr>
        <w:pStyle w:val="BodyTextIndent"/>
        <w:widowControl w:val="0"/>
        <w:spacing w:after="160" w:line="240" w:lineRule="auto"/>
        <w:ind w:firstLine="0"/>
        <w:rPr>
          <w:rFonts w:ascii="GHEA Grapalat" w:hAnsi="GHEA Grapalat"/>
          <w:i w:val="0"/>
          <w:sz w:val="24"/>
          <w:szCs w:val="24"/>
        </w:rPr>
      </w:pPr>
      <w:r w:rsidRPr="00B16826">
        <w:rPr>
          <w:rFonts w:ascii="GHEA Grapalat" w:hAnsi="GHEA Grapalat"/>
          <w:i w:val="0"/>
          <w:sz w:val="24"/>
          <w:szCs w:val="24"/>
        </w:rPr>
        <w:t xml:space="preserve">Заказчик </w:t>
      </w:r>
      <w:r w:rsidRPr="008A40D6">
        <w:rPr>
          <w:rFonts w:ascii="GHEA Grapalat" w:hAnsi="GHEA Grapalat"/>
          <w:b/>
          <w:i w:val="0"/>
          <w:color w:val="548DD4" w:themeColor="text2" w:themeTint="99"/>
          <w:sz w:val="24"/>
          <w:szCs w:val="24"/>
        </w:rPr>
        <w:t>&lt;&lt;Зинар&gt;&gt; ЗАО</w:t>
      </w:r>
      <w:r w:rsidRPr="00B16826">
        <w:rPr>
          <w:rFonts w:ascii="GHEA Grapalat" w:hAnsi="GHEA Grapalat"/>
          <w:i w:val="0"/>
          <w:sz w:val="24"/>
          <w:szCs w:val="24"/>
        </w:rPr>
        <w:t>, находящийся по адресу:</w:t>
      </w:r>
      <w:r w:rsidRPr="0061397C">
        <w:rPr>
          <w:rFonts w:ascii="GHEA Grapalat" w:hAnsi="GHEA Grapalat"/>
          <w:i w:val="0"/>
          <w:sz w:val="24"/>
          <w:szCs w:val="24"/>
        </w:rPr>
        <w:t xml:space="preserve"> </w:t>
      </w:r>
      <w:r w:rsidRPr="008A40D6">
        <w:rPr>
          <w:rFonts w:ascii="GHEA Grapalat" w:hAnsi="GHEA Grapalat"/>
          <w:b/>
          <w:i w:val="0"/>
          <w:color w:val="548DD4" w:themeColor="text2" w:themeTint="99"/>
          <w:sz w:val="24"/>
          <w:szCs w:val="24"/>
        </w:rPr>
        <w:t>Ереван Араратян ул., 99</w:t>
      </w:r>
      <w:r w:rsidRPr="008A40D6">
        <w:rPr>
          <w:rFonts w:ascii="GHEA Grapalat" w:hAnsi="GHEA Grapalat"/>
          <w:i w:val="0"/>
          <w:color w:val="548DD4" w:themeColor="text2" w:themeTint="99"/>
          <w:sz w:val="24"/>
          <w:szCs w:val="24"/>
        </w:rPr>
        <w:t xml:space="preserve"> </w:t>
      </w:r>
      <w:r w:rsidR="00642EFE" w:rsidRPr="007B0562">
        <w:rPr>
          <w:rFonts w:ascii="GHEA Grapalat" w:hAnsi="GHEA Grapalat"/>
          <w:i w:val="0"/>
          <w:sz w:val="24"/>
          <w:szCs w:val="24"/>
        </w:rPr>
        <w:t xml:space="preserve">объявляет </w:t>
      </w:r>
      <w:r w:rsidR="00886CD6">
        <w:rPr>
          <w:rFonts w:ascii="GHEA Grapalat" w:hAnsi="GHEA Grapalat"/>
          <w:i w:val="0"/>
          <w:sz w:val="24"/>
          <w:szCs w:val="24"/>
        </w:rPr>
        <w:t>О ЗАПРОСЕ КОТИРОВОК</w:t>
      </w:r>
      <w:r w:rsidR="00642EFE" w:rsidRPr="008030B6">
        <w:rPr>
          <w:rFonts w:ascii="GHEA Grapalat" w:hAnsi="GHEA Grapalat"/>
          <w:i w:val="0"/>
          <w:sz w:val="24"/>
          <w:szCs w:val="24"/>
        </w:rPr>
        <w:t>,</w:t>
      </w:r>
      <w:r w:rsidR="00642EFE" w:rsidRPr="009044F1">
        <w:rPr>
          <w:rFonts w:ascii="GHEA Grapalat" w:hAnsi="GHEA Grapalat"/>
          <w:i w:val="0"/>
          <w:sz w:val="24"/>
          <w:szCs w:val="24"/>
        </w:rPr>
        <w:t xml:space="preserve"> который проводится одним этапом</w:t>
      </w:r>
      <w:r w:rsidR="00E62BC0">
        <w:rPr>
          <w:rFonts w:ascii="GHEA Grapalat" w:hAnsi="GHEA Grapalat"/>
          <w:i w:val="0"/>
          <w:sz w:val="24"/>
          <w:szCs w:val="24"/>
        </w:rPr>
        <w:t>.</w:t>
      </w:r>
    </w:p>
    <w:p w:rsidR="00782D60" w:rsidRPr="00782D60" w:rsidRDefault="00A20B69" w:rsidP="00B46D58">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311076" w:rsidRPr="003A1EBB" w:rsidRDefault="00886CD6" w:rsidP="0056419F">
      <w:pPr>
        <w:pStyle w:val="BodyTextIndent"/>
        <w:widowControl w:val="0"/>
        <w:spacing w:line="240" w:lineRule="auto"/>
        <w:ind w:firstLine="0"/>
        <w:rPr>
          <w:rFonts w:ascii="GHEA Grapalat" w:hAnsi="GHEA Grapalat"/>
          <w:i w:val="0"/>
          <w:sz w:val="16"/>
          <w:szCs w:val="16"/>
        </w:rPr>
      </w:pPr>
      <w:r>
        <w:rPr>
          <w:rFonts w:ascii="GHEA Grapalat" w:hAnsi="GHEA Grapalat"/>
          <w:b/>
          <w:i w:val="0"/>
          <w:color w:val="548DD4" w:themeColor="text2" w:themeTint="99"/>
          <w:sz w:val="24"/>
          <w:szCs w:val="24"/>
        </w:rPr>
        <w:t>Услуги медицинского страхования</w:t>
      </w:r>
      <w:r w:rsidR="00435028" w:rsidRPr="0056419F">
        <w:rPr>
          <w:rFonts w:ascii="GHEA Grapalat" w:hAnsi="GHEA Grapalat"/>
          <w:b/>
          <w:i w:val="0"/>
          <w:color w:val="548DD4" w:themeColor="text2" w:themeTint="99"/>
          <w:sz w:val="24"/>
          <w:szCs w:val="24"/>
        </w:rPr>
        <w:t xml:space="preserve"> </w:t>
      </w:r>
      <w:r w:rsidR="00782D60">
        <w:rPr>
          <w:rFonts w:ascii="GHEA Grapalat" w:hAnsi="GHEA Grapalat"/>
          <w:i w:val="0"/>
          <w:sz w:val="24"/>
          <w:szCs w:val="24"/>
        </w:rPr>
        <w:t>(далее — договор).</w:t>
      </w:r>
    </w:p>
    <w:p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D85563" w:rsidRDefault="000E2427"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FootnoteReference"/>
          <w:rFonts w:ascii="GHEA Grapalat" w:hAnsi="GHEA Grapalat"/>
          <w:i w:val="0"/>
          <w:sz w:val="24"/>
          <w:szCs w:val="24"/>
        </w:rPr>
        <w:footnoteReference w:id="2"/>
      </w:r>
    </w:p>
    <w:p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w:t>
      </w:r>
      <w:r w:rsidRPr="00D5443D">
        <w:rPr>
          <w:rFonts w:ascii="GHEA Grapalat" w:hAnsi="GHEA Grapalat"/>
          <w:i w:val="0"/>
          <w:spacing w:val="-6"/>
          <w:sz w:val="24"/>
          <w:szCs w:val="24"/>
        </w:rPr>
        <w:lastRenderedPageBreak/>
        <w:t xml:space="preserve">форме в течение рабочего дня, следующего за днем получения заявления. </w:t>
      </w:r>
    </w:p>
    <w:p w:rsidR="003D0FC3" w:rsidRDefault="009216D6" w:rsidP="003D0FC3">
      <w:pPr>
        <w:pStyle w:val="BodyTextIndent"/>
        <w:widowControl w:val="0"/>
        <w:spacing w:after="160" w:line="240" w:lineRule="auto"/>
        <w:ind w:firstLine="0"/>
        <w:rPr>
          <w:rFonts w:ascii="GHEA Grapalat" w:hAnsi="GHEA Grapalat"/>
          <w:b/>
          <w:i w:val="0"/>
          <w:color w:val="548DD4" w:themeColor="text2" w:themeTint="99"/>
          <w:sz w:val="24"/>
          <w:szCs w:val="24"/>
        </w:rPr>
      </w:pPr>
      <w:r w:rsidRPr="00D85563">
        <w:rPr>
          <w:rFonts w:ascii="GHEA Grapalat" w:hAnsi="GHEA Grapalat"/>
          <w:i w:val="0"/>
          <w:sz w:val="24"/>
          <w:szCs w:val="24"/>
        </w:rPr>
        <w:t xml:space="preserve">Заявки на на </w:t>
      </w:r>
      <w:r w:rsidR="00886CD6">
        <w:rPr>
          <w:rFonts w:ascii="GHEA Grapalat" w:hAnsi="GHEA Grapalat"/>
          <w:i w:val="0"/>
          <w:sz w:val="24"/>
          <w:szCs w:val="24"/>
        </w:rPr>
        <w:t>О ЗАПРОСЕ КОТИРОВОК</w:t>
      </w:r>
      <w:r w:rsidRPr="00D85563">
        <w:rPr>
          <w:rFonts w:ascii="GHEA Grapalat" w:hAnsi="GHEA Grapalat"/>
          <w:i w:val="0"/>
          <w:sz w:val="24"/>
          <w:szCs w:val="24"/>
        </w:rPr>
        <w:t xml:space="preserve"> необходимо подавать по адресу</w:t>
      </w:r>
      <w:r w:rsidR="0048469D" w:rsidRPr="0048469D">
        <w:rPr>
          <w:rFonts w:ascii="GHEA Grapalat" w:hAnsi="GHEA Grapalat"/>
          <w:b/>
          <w:i w:val="0"/>
          <w:color w:val="548DD4" w:themeColor="text2" w:themeTint="99"/>
          <w:sz w:val="24"/>
          <w:szCs w:val="24"/>
        </w:rPr>
        <w:t xml:space="preserve"> </w:t>
      </w:r>
      <w:r w:rsidR="0048469D" w:rsidRPr="00D40AD8">
        <w:rPr>
          <w:rFonts w:ascii="GHEA Grapalat" w:hAnsi="GHEA Grapalat"/>
          <w:b/>
          <w:i w:val="0"/>
          <w:color w:val="548DD4" w:themeColor="text2" w:themeTint="99"/>
          <w:sz w:val="24"/>
          <w:szCs w:val="24"/>
        </w:rPr>
        <w:t>Ереван Араратян ул., 99 дом</w:t>
      </w:r>
      <w:r w:rsidR="0048469D" w:rsidRPr="00D85563">
        <w:rPr>
          <w:rFonts w:ascii="GHEA Grapalat" w:hAnsi="GHEA Grapalat"/>
          <w:i w:val="0"/>
          <w:sz w:val="24"/>
          <w:szCs w:val="24"/>
        </w:rPr>
        <w:t xml:space="preserve"> </w:t>
      </w:r>
      <w:r w:rsidR="0048469D" w:rsidRPr="0048469D">
        <w:rPr>
          <w:rFonts w:ascii="GHEA Grapalat" w:hAnsi="GHEA Grapalat"/>
          <w:i w:val="0"/>
          <w:sz w:val="24"/>
          <w:szCs w:val="24"/>
        </w:rPr>
        <w:t xml:space="preserve"> </w:t>
      </w:r>
      <w:r w:rsidRPr="00D85563">
        <w:rPr>
          <w:rFonts w:ascii="GHEA Grapalat" w:hAnsi="GHEA Grapalat"/>
          <w:i w:val="0"/>
          <w:sz w:val="24"/>
          <w:szCs w:val="24"/>
        </w:rPr>
        <w:t xml:space="preserve">в документарной форме, до </w:t>
      </w:r>
      <w:r w:rsidR="003D0FC3" w:rsidRPr="00525D44">
        <w:rPr>
          <w:rFonts w:ascii="GHEA Grapalat" w:hAnsi="GHEA Grapalat"/>
          <w:b/>
          <w:i w:val="0"/>
          <w:color w:val="548DD4" w:themeColor="text2" w:themeTint="99"/>
          <w:sz w:val="24"/>
          <w:szCs w:val="24"/>
        </w:rPr>
        <w:t>1</w:t>
      </w:r>
      <w:r w:rsidR="00886CD6" w:rsidRPr="00886CD6">
        <w:rPr>
          <w:rFonts w:ascii="GHEA Grapalat" w:hAnsi="GHEA Grapalat"/>
          <w:b/>
          <w:i w:val="0"/>
          <w:color w:val="548DD4" w:themeColor="text2" w:themeTint="99"/>
          <w:sz w:val="24"/>
          <w:szCs w:val="24"/>
        </w:rPr>
        <w:t>2</w:t>
      </w:r>
      <w:r w:rsidR="003D0FC3" w:rsidRPr="00525D44">
        <w:rPr>
          <w:rFonts w:ascii="GHEA Grapalat" w:hAnsi="GHEA Grapalat"/>
          <w:b/>
          <w:i w:val="0"/>
          <w:color w:val="548DD4" w:themeColor="text2" w:themeTint="99"/>
          <w:sz w:val="24"/>
          <w:szCs w:val="24"/>
        </w:rPr>
        <w:t>:00</w:t>
      </w:r>
      <w:r w:rsidR="003D0FC3" w:rsidRPr="00497F88">
        <w:rPr>
          <w:rFonts w:ascii="GHEA Grapalat" w:hAnsi="GHEA Grapalat"/>
          <w:b/>
          <w:i w:val="0"/>
          <w:color w:val="548DD4" w:themeColor="text2" w:themeTint="99"/>
          <w:sz w:val="24"/>
          <w:szCs w:val="24"/>
        </w:rPr>
        <w:t xml:space="preserve"> </w:t>
      </w:r>
      <w:r w:rsidR="003D0FC3" w:rsidRPr="00DA7C8F">
        <w:rPr>
          <w:rFonts w:ascii="GHEA Grapalat" w:hAnsi="GHEA Grapalat"/>
          <w:b/>
          <w:i w:val="0"/>
          <w:color w:val="548DD4" w:themeColor="text2" w:themeTint="99"/>
          <w:sz w:val="24"/>
          <w:szCs w:val="24"/>
        </w:rPr>
        <w:t xml:space="preserve"> часов "</w:t>
      </w:r>
      <w:r w:rsidR="00886CD6" w:rsidRPr="00886CD6">
        <w:rPr>
          <w:rFonts w:ascii="GHEA Grapalat" w:hAnsi="GHEA Grapalat"/>
          <w:b/>
          <w:i w:val="0"/>
          <w:color w:val="548DD4" w:themeColor="text2" w:themeTint="99"/>
          <w:sz w:val="24"/>
          <w:szCs w:val="24"/>
        </w:rPr>
        <w:t>19</w:t>
      </w:r>
      <w:r w:rsidR="003D0FC3" w:rsidRPr="00DA7C8F">
        <w:rPr>
          <w:rFonts w:ascii="GHEA Grapalat" w:hAnsi="GHEA Grapalat"/>
          <w:b/>
          <w:i w:val="0"/>
          <w:color w:val="548DD4" w:themeColor="text2" w:themeTint="99"/>
          <w:sz w:val="24"/>
          <w:szCs w:val="24"/>
        </w:rPr>
        <w:t>" "</w:t>
      </w:r>
      <w:r w:rsidR="00886CD6" w:rsidRPr="00886CD6">
        <w:rPr>
          <w:rFonts w:ascii="GHEA Grapalat" w:hAnsi="GHEA Grapalat"/>
          <w:b/>
          <w:i w:val="0"/>
          <w:color w:val="548DD4" w:themeColor="text2" w:themeTint="99"/>
          <w:sz w:val="24"/>
          <w:szCs w:val="24"/>
        </w:rPr>
        <w:t>сентября</w:t>
      </w:r>
      <w:r w:rsidR="003D0FC3" w:rsidRPr="00DA7C8F">
        <w:rPr>
          <w:rFonts w:ascii="GHEA Grapalat" w:hAnsi="GHEA Grapalat"/>
          <w:b/>
          <w:i w:val="0"/>
          <w:color w:val="548DD4" w:themeColor="text2" w:themeTint="99"/>
          <w:sz w:val="24"/>
          <w:szCs w:val="24"/>
        </w:rPr>
        <w:t>" "</w:t>
      </w:r>
      <w:r w:rsidR="003D0FC3" w:rsidRPr="00497F88">
        <w:rPr>
          <w:rFonts w:ascii="GHEA Grapalat" w:hAnsi="GHEA Grapalat"/>
          <w:b/>
          <w:i w:val="0"/>
          <w:color w:val="548DD4" w:themeColor="text2" w:themeTint="99"/>
          <w:sz w:val="24"/>
          <w:szCs w:val="24"/>
        </w:rPr>
        <w:t>2022</w:t>
      </w:r>
      <w:r w:rsidR="003D0FC3" w:rsidRPr="00DA7C8F">
        <w:rPr>
          <w:rFonts w:ascii="GHEA Grapalat" w:hAnsi="GHEA Grapalat"/>
          <w:b/>
          <w:i w:val="0"/>
          <w:color w:val="548DD4" w:themeColor="text2" w:themeTint="99"/>
          <w:sz w:val="24"/>
          <w:szCs w:val="24"/>
        </w:rPr>
        <w:t>"</w:t>
      </w:r>
    </w:p>
    <w:p w:rsidR="009216D6" w:rsidRPr="00D85563" w:rsidRDefault="009216D6" w:rsidP="0048469D">
      <w:pPr>
        <w:pStyle w:val="BodyTextIndent"/>
        <w:widowControl w:val="0"/>
        <w:spacing w:after="160"/>
        <w:ind w:firstLine="567"/>
        <w:rPr>
          <w:rFonts w:ascii="GHEA Grapalat" w:hAnsi="GHEA Grapalat"/>
          <w:i w:val="0"/>
          <w:sz w:val="24"/>
          <w:szCs w:val="24"/>
        </w:rPr>
      </w:pPr>
      <w:r w:rsidRPr="00D85563">
        <w:rPr>
          <w:rFonts w:ascii="GHEA Grapalat" w:hAnsi="GHEA Grapalat"/>
          <w:i w:val="0"/>
          <w:sz w:val="24"/>
          <w:szCs w:val="24"/>
        </w:rPr>
        <w:t>дня со дня опубликования настоящего объявления. Кроме армянского языка заявки могут быть поданы также на английском или русском языке.</w:t>
      </w:r>
    </w:p>
    <w:p w:rsidR="009216D6" w:rsidRDefault="009216D6" w:rsidP="009216D6">
      <w:pPr>
        <w:pStyle w:val="BodyTextIndent"/>
        <w:widowControl w:val="0"/>
        <w:spacing w:after="160"/>
        <w:ind w:firstLine="567"/>
        <w:rPr>
          <w:rFonts w:ascii="GHEA Grapalat" w:hAnsi="GHEA Grapalat"/>
          <w:i w:val="0"/>
          <w:sz w:val="24"/>
          <w:szCs w:val="24"/>
        </w:rPr>
      </w:pPr>
      <w:r w:rsidRPr="00D85563">
        <w:rPr>
          <w:rFonts w:ascii="GHEA Grapalat" w:hAnsi="GHEA Grapalat"/>
          <w:i w:val="0"/>
          <w:sz w:val="24"/>
          <w:szCs w:val="24"/>
        </w:rPr>
        <w:t xml:space="preserve">Вскрытие заявок будет проводиться по адресу </w:t>
      </w:r>
      <w:r w:rsidR="00C57D97" w:rsidRPr="00D40AD8">
        <w:rPr>
          <w:rFonts w:ascii="GHEA Grapalat" w:hAnsi="GHEA Grapalat"/>
          <w:b/>
          <w:i w:val="0"/>
          <w:color w:val="548DD4" w:themeColor="text2" w:themeTint="99"/>
          <w:sz w:val="24"/>
          <w:szCs w:val="24"/>
        </w:rPr>
        <w:t>Ереван Араратян ул., 99 дом</w:t>
      </w:r>
      <w:r w:rsidRPr="00D85563">
        <w:rPr>
          <w:rFonts w:ascii="GHEA Grapalat" w:hAnsi="GHEA Grapalat"/>
          <w:i w:val="0"/>
          <w:sz w:val="24"/>
          <w:szCs w:val="24"/>
        </w:rPr>
        <w:t xml:space="preserve">, в </w:t>
      </w:r>
      <w:r w:rsidR="00CE3FA5" w:rsidRPr="00CE3FA5">
        <w:rPr>
          <w:rFonts w:ascii="GHEA Grapalat" w:hAnsi="GHEA Grapalat"/>
          <w:i w:val="0"/>
          <w:sz w:val="24"/>
          <w:szCs w:val="24"/>
        </w:rPr>
        <w:t>1</w:t>
      </w:r>
      <w:r w:rsidR="00886CD6" w:rsidRPr="00993BF0">
        <w:rPr>
          <w:rFonts w:ascii="GHEA Grapalat" w:hAnsi="GHEA Grapalat"/>
          <w:i w:val="0"/>
          <w:sz w:val="24"/>
          <w:szCs w:val="24"/>
        </w:rPr>
        <w:t>2</w:t>
      </w:r>
      <w:r w:rsidR="00CE3FA5" w:rsidRPr="00CE3FA5">
        <w:rPr>
          <w:rFonts w:ascii="GHEA Grapalat" w:hAnsi="GHEA Grapalat"/>
          <w:i w:val="0"/>
          <w:sz w:val="24"/>
          <w:szCs w:val="24"/>
        </w:rPr>
        <w:t>:00</w:t>
      </w:r>
      <w:r w:rsidR="00CE3FA5" w:rsidRPr="0064326A">
        <w:rPr>
          <w:rFonts w:ascii="GHEA Grapalat" w:hAnsi="GHEA Grapalat"/>
          <w:i w:val="0"/>
          <w:sz w:val="24"/>
          <w:szCs w:val="24"/>
        </w:rPr>
        <w:t xml:space="preserve"> </w:t>
      </w:r>
      <w:r w:rsidRPr="00D85563">
        <w:rPr>
          <w:rFonts w:ascii="GHEA Grapalat" w:hAnsi="GHEA Grapalat"/>
          <w:i w:val="0"/>
          <w:sz w:val="24"/>
          <w:szCs w:val="24"/>
        </w:rPr>
        <w:t xml:space="preserve">часов </w:t>
      </w:r>
      <w:r w:rsidR="0064326A" w:rsidRPr="00DA7C8F">
        <w:rPr>
          <w:rFonts w:ascii="GHEA Grapalat" w:hAnsi="GHEA Grapalat"/>
          <w:b/>
          <w:i w:val="0"/>
          <w:color w:val="548DD4" w:themeColor="text2" w:themeTint="99"/>
          <w:sz w:val="24"/>
          <w:szCs w:val="24"/>
        </w:rPr>
        <w:t>"</w:t>
      </w:r>
      <w:r w:rsidR="00886CD6">
        <w:rPr>
          <w:rFonts w:ascii="GHEA Grapalat" w:hAnsi="GHEA Grapalat"/>
          <w:b/>
          <w:i w:val="0"/>
          <w:color w:val="548DD4" w:themeColor="text2" w:themeTint="99"/>
          <w:sz w:val="24"/>
          <w:szCs w:val="24"/>
        </w:rPr>
        <w:t>19</w:t>
      </w:r>
      <w:r w:rsidR="0064326A" w:rsidRPr="00DA7C8F">
        <w:rPr>
          <w:rFonts w:ascii="GHEA Grapalat" w:hAnsi="GHEA Grapalat"/>
          <w:b/>
          <w:i w:val="0"/>
          <w:color w:val="548DD4" w:themeColor="text2" w:themeTint="99"/>
          <w:sz w:val="24"/>
          <w:szCs w:val="24"/>
        </w:rPr>
        <w:t>" "</w:t>
      </w:r>
      <w:r w:rsidR="00886CD6" w:rsidRPr="00886CD6">
        <w:rPr>
          <w:rFonts w:ascii="GHEA Grapalat" w:hAnsi="GHEA Grapalat"/>
          <w:b/>
          <w:i w:val="0"/>
          <w:color w:val="548DD4" w:themeColor="text2" w:themeTint="99"/>
          <w:sz w:val="24"/>
          <w:szCs w:val="24"/>
        </w:rPr>
        <w:t>сентября</w:t>
      </w:r>
      <w:r w:rsidR="0064326A" w:rsidRPr="00DA7C8F">
        <w:rPr>
          <w:rFonts w:ascii="GHEA Grapalat" w:hAnsi="GHEA Grapalat"/>
          <w:b/>
          <w:i w:val="0"/>
          <w:color w:val="548DD4" w:themeColor="text2" w:themeTint="99"/>
          <w:sz w:val="24"/>
          <w:szCs w:val="24"/>
        </w:rPr>
        <w:t>" "</w:t>
      </w:r>
      <w:r w:rsidR="0064326A" w:rsidRPr="00497F88">
        <w:rPr>
          <w:rFonts w:ascii="GHEA Grapalat" w:hAnsi="GHEA Grapalat"/>
          <w:b/>
          <w:i w:val="0"/>
          <w:color w:val="548DD4" w:themeColor="text2" w:themeTint="99"/>
          <w:sz w:val="24"/>
          <w:szCs w:val="24"/>
        </w:rPr>
        <w:t>2022</w:t>
      </w:r>
      <w:r w:rsidR="0064326A" w:rsidRPr="00DA7C8F">
        <w:rPr>
          <w:rFonts w:ascii="GHEA Grapalat" w:hAnsi="GHEA Grapalat"/>
          <w:b/>
          <w:i w:val="0"/>
          <w:color w:val="548DD4" w:themeColor="text2" w:themeTint="99"/>
          <w:sz w:val="24"/>
          <w:szCs w:val="24"/>
        </w:rPr>
        <w:t>"</w:t>
      </w:r>
    </w:p>
    <w:p w:rsidR="00F95DBF" w:rsidRPr="001B32D9" w:rsidRDefault="00F95DBF" w:rsidP="00F95DBF">
      <w:pPr>
        <w:pStyle w:val="BodyTextIndent"/>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A8711E" w:rsidRPr="00692174" w:rsidRDefault="00A8711E" w:rsidP="00A8711E">
      <w:pPr>
        <w:pStyle w:val="BodyTextIndent"/>
        <w:widowControl w:val="0"/>
        <w:spacing w:after="160" w:line="240" w:lineRule="auto"/>
        <w:ind w:firstLine="0"/>
        <w:rPr>
          <w:rFonts w:ascii="GHEA Grapalat" w:hAnsi="GHEA Grapalat"/>
          <w:b/>
          <w:i w:val="0"/>
          <w:color w:val="548DD4" w:themeColor="text2" w:themeTint="99"/>
          <w:sz w:val="16"/>
          <w:szCs w:val="16"/>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r w:rsidRPr="00692174">
        <w:rPr>
          <w:rFonts w:ascii="GHEA Grapalat" w:hAnsi="GHEA Grapalat"/>
          <w:i w:val="0"/>
          <w:sz w:val="24"/>
          <w:szCs w:val="24"/>
        </w:rPr>
        <w:t xml:space="preserve"> </w:t>
      </w:r>
      <w:r w:rsidRPr="00692174">
        <w:rPr>
          <w:rFonts w:ascii="GHEA Grapalat" w:hAnsi="GHEA Grapalat"/>
          <w:b/>
          <w:i w:val="0"/>
          <w:color w:val="548DD4" w:themeColor="text2" w:themeTint="99"/>
          <w:sz w:val="24"/>
          <w:szCs w:val="24"/>
        </w:rPr>
        <w:t>Ани Черкезян</w:t>
      </w:r>
    </w:p>
    <w:p w:rsidR="00A8711E" w:rsidRPr="009044F1" w:rsidRDefault="00A8711E" w:rsidP="00A8711E">
      <w:pPr>
        <w:pStyle w:val="BodyTextIndent"/>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Телефон</w:t>
      </w:r>
      <w:r w:rsidRPr="00BE1C5E">
        <w:rPr>
          <w:rFonts w:ascii="GHEA Grapalat" w:hAnsi="GHEA Grapalat"/>
          <w:i w:val="0"/>
          <w:sz w:val="24"/>
          <w:szCs w:val="24"/>
        </w:rPr>
        <w:t xml:space="preserve"> </w:t>
      </w:r>
      <w:r w:rsidRPr="00B55A32">
        <w:rPr>
          <w:rFonts w:ascii="GHEA Grapalat" w:hAnsi="GHEA Grapalat"/>
          <w:b/>
          <w:i w:val="0"/>
          <w:color w:val="365F91" w:themeColor="accent1" w:themeShade="BF"/>
          <w:u w:val="single"/>
          <w:lang w:val="af-ZA"/>
        </w:rPr>
        <w:t>+374 (55) 465456</w:t>
      </w:r>
    </w:p>
    <w:p w:rsidR="00A8711E" w:rsidRPr="009044F1" w:rsidRDefault="00A8711E" w:rsidP="00A8711E">
      <w:pPr>
        <w:pStyle w:val="BodyTextIndent"/>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 xml:space="preserve">Электронная почта </w:t>
      </w:r>
      <w:hyperlink r:id="rId8" w:history="1">
        <w:r w:rsidRPr="0050131D">
          <w:rPr>
            <w:rStyle w:val="Hyperlink"/>
            <w:rFonts w:ascii="GHEA Grapalat" w:hAnsi="GHEA Grapalat"/>
            <w:i w:val="0"/>
            <w:lang w:val="af-ZA"/>
          </w:rPr>
          <w:t>ani_cherkezyan@mail.ru</w:t>
        </w:r>
      </w:hyperlink>
    </w:p>
    <w:p w:rsidR="00915A97" w:rsidRPr="00D5443D" w:rsidRDefault="00A8711E" w:rsidP="008D7736">
      <w:pPr>
        <w:pStyle w:val="BodyTextIndent"/>
        <w:widowControl w:val="0"/>
        <w:spacing w:after="160" w:line="240" w:lineRule="auto"/>
        <w:ind w:left="720" w:firstLine="0"/>
        <w:rPr>
          <w:rFonts w:ascii="GHEA Grapalat" w:hAnsi="GHEA Grapalat"/>
          <w:i w:val="0"/>
          <w:sz w:val="16"/>
          <w:szCs w:val="16"/>
        </w:rPr>
      </w:pPr>
      <w:r w:rsidRPr="00692174">
        <w:rPr>
          <w:rFonts w:ascii="GHEA Grapalat" w:hAnsi="GHEA Grapalat"/>
          <w:i w:val="0"/>
          <w:sz w:val="24"/>
          <w:szCs w:val="24"/>
        </w:rPr>
        <w:t xml:space="preserve">            </w:t>
      </w:r>
      <w:r w:rsidR="008D7736" w:rsidRPr="0018566A">
        <w:rPr>
          <w:rFonts w:ascii="GHEA Grapalat" w:hAnsi="GHEA Grapalat"/>
          <w:i w:val="0"/>
          <w:sz w:val="24"/>
          <w:szCs w:val="24"/>
        </w:rPr>
        <w:t xml:space="preserve"> </w:t>
      </w:r>
      <w:r w:rsidRPr="00417D22">
        <w:rPr>
          <w:rFonts w:ascii="GHEA Grapalat" w:hAnsi="GHEA Grapalat"/>
          <w:i w:val="0"/>
          <w:sz w:val="24"/>
          <w:szCs w:val="24"/>
        </w:rPr>
        <w:t xml:space="preserve"> </w:t>
      </w:r>
      <w:r w:rsidRPr="009044F1">
        <w:rPr>
          <w:rFonts w:ascii="GHEA Grapalat" w:hAnsi="GHEA Grapalat"/>
          <w:i w:val="0"/>
          <w:sz w:val="24"/>
          <w:szCs w:val="24"/>
        </w:rPr>
        <w:t xml:space="preserve">Заказчик </w:t>
      </w:r>
      <w:r w:rsidRPr="008A40D6">
        <w:rPr>
          <w:rFonts w:ascii="GHEA Grapalat" w:hAnsi="GHEA Grapalat"/>
          <w:b/>
          <w:i w:val="0"/>
          <w:color w:val="548DD4" w:themeColor="text2" w:themeTint="99"/>
          <w:sz w:val="24"/>
          <w:szCs w:val="24"/>
        </w:rPr>
        <w:t>&lt;&lt;Зинар&gt;&gt; ЗАО</w:t>
      </w:r>
      <w:r>
        <w:rPr>
          <w:rFonts w:ascii="GHEA Grapalat" w:hAnsi="GHEA Grapalat" w:cs="Sylfaen"/>
          <w:b/>
        </w:rPr>
        <w:t xml:space="preserve"> </w:t>
      </w:r>
      <w:r w:rsidRPr="00915A97">
        <w:rPr>
          <w:rFonts w:ascii="GHEA Grapalat" w:hAnsi="GHEA Grapalat"/>
          <w:i w:val="0"/>
          <w:sz w:val="16"/>
          <w:szCs w:val="16"/>
        </w:rPr>
        <w:t>Наименование</w:t>
      </w:r>
      <w:r>
        <w:rPr>
          <w:rFonts w:ascii="GHEA Grapalat" w:hAnsi="GHEA Grapalat"/>
          <w:i w:val="0"/>
          <w:sz w:val="16"/>
          <w:szCs w:val="16"/>
          <w:lang w:val="hy-AM"/>
        </w:rPr>
        <w:t xml:space="preserve"> </w:t>
      </w:r>
      <w:r w:rsidR="00915A97">
        <w:rPr>
          <w:rFonts w:ascii="GHEA Grapalat" w:hAnsi="GHEA Grapalat" w:cs="Sylfaen"/>
          <w:b/>
        </w:rPr>
        <w:br w:type="page"/>
      </w:r>
    </w:p>
    <w:p w:rsidR="00D12E3B" w:rsidRPr="009044F1" w:rsidRDefault="00D12E3B" w:rsidP="00D12E3B">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2441A1" w:rsidRPr="00E417B4" w:rsidRDefault="00D12E3B" w:rsidP="002441A1">
      <w:pPr>
        <w:pStyle w:val="BodyTextIndent"/>
        <w:widowControl w:val="0"/>
        <w:spacing w:after="160" w:line="240" w:lineRule="auto"/>
        <w:ind w:firstLine="0"/>
        <w:jc w:val="right"/>
        <w:rPr>
          <w:rFonts w:ascii="GHEA Grapalat" w:hAnsi="GHEA Grapalat"/>
          <w:b/>
          <w:i w:val="0"/>
          <w:color w:val="548DD4" w:themeColor="text2" w:themeTint="99"/>
          <w:sz w:val="24"/>
          <w:szCs w:val="24"/>
        </w:rPr>
      </w:pPr>
      <w:r w:rsidRPr="009044F1">
        <w:rPr>
          <w:rFonts w:ascii="GHEA Grapalat" w:hAnsi="GHEA Grapalat"/>
        </w:rPr>
        <w:t xml:space="preserve">Решением Оценочной комиссии </w:t>
      </w:r>
      <w:r w:rsidR="00886CD6">
        <w:rPr>
          <w:rFonts w:ascii="GHEA Grapalat" w:hAnsi="GHEA Grapalat"/>
        </w:rPr>
        <w:t>О ЗАПРОСЕ КОТИРОВОК</w:t>
      </w:r>
      <w:r w:rsidRPr="001B32D9">
        <w:rPr>
          <w:rFonts w:ascii="GHEA Grapalat" w:hAnsi="GHEA Grapalat" w:cs="Sylfaen"/>
        </w:rPr>
        <w:br/>
      </w:r>
      <w:r w:rsidR="002441A1" w:rsidRPr="009044F1">
        <w:rPr>
          <w:rFonts w:ascii="GHEA Grapalat" w:hAnsi="GHEA Grapalat"/>
          <w:i w:val="0"/>
        </w:rPr>
        <w:t xml:space="preserve">под кодом </w:t>
      </w:r>
      <w:r w:rsidR="00886CD6">
        <w:rPr>
          <w:rFonts w:ascii="GHEA Grapalat" w:hAnsi="GHEA Grapalat"/>
          <w:b/>
          <w:i w:val="0"/>
          <w:color w:val="548DD4" w:themeColor="text2" w:themeTint="99"/>
          <w:sz w:val="24"/>
          <w:szCs w:val="24"/>
          <w:lang w:val="en-US"/>
        </w:rPr>
        <w:t>ZINAR</w:t>
      </w:r>
      <w:r w:rsidR="00886CD6" w:rsidRPr="00886CD6">
        <w:rPr>
          <w:rFonts w:ascii="GHEA Grapalat" w:hAnsi="GHEA Grapalat"/>
          <w:b/>
          <w:i w:val="0"/>
          <w:color w:val="548DD4" w:themeColor="text2" w:themeTint="99"/>
          <w:sz w:val="24"/>
          <w:szCs w:val="24"/>
        </w:rPr>
        <w:t>-</w:t>
      </w:r>
      <w:r w:rsidR="00886CD6">
        <w:rPr>
          <w:rFonts w:ascii="GHEA Grapalat" w:hAnsi="GHEA Grapalat"/>
          <w:b/>
          <w:i w:val="0"/>
          <w:color w:val="548DD4" w:themeColor="text2" w:themeTint="99"/>
          <w:sz w:val="24"/>
          <w:szCs w:val="24"/>
          <w:lang w:val="en-US"/>
        </w:rPr>
        <w:t>GHTSDZB</w:t>
      </w:r>
      <w:r w:rsidR="00886CD6" w:rsidRPr="00886CD6">
        <w:rPr>
          <w:rFonts w:ascii="GHEA Grapalat" w:hAnsi="GHEA Grapalat"/>
          <w:b/>
          <w:i w:val="0"/>
          <w:color w:val="548DD4" w:themeColor="text2" w:themeTint="99"/>
          <w:sz w:val="24"/>
          <w:szCs w:val="24"/>
        </w:rPr>
        <w:t>-22/9</w:t>
      </w:r>
      <w:r w:rsidR="00E417B4" w:rsidRPr="00E417B4">
        <w:rPr>
          <w:rFonts w:ascii="GHEA Grapalat" w:hAnsi="GHEA Grapalat"/>
          <w:b/>
          <w:i w:val="0"/>
          <w:color w:val="548DD4" w:themeColor="text2" w:themeTint="99"/>
          <w:sz w:val="24"/>
          <w:szCs w:val="24"/>
        </w:rPr>
        <w:t xml:space="preserve"> </w:t>
      </w:r>
    </w:p>
    <w:p w:rsidR="00096865" w:rsidRPr="009044F1" w:rsidRDefault="002441A1" w:rsidP="002441A1">
      <w:pPr>
        <w:pStyle w:val="BodyText"/>
        <w:widowControl w:val="0"/>
        <w:spacing w:after="160"/>
        <w:ind w:firstLine="567"/>
        <w:jc w:val="right"/>
        <w:rPr>
          <w:rFonts w:ascii="GHEA Grapalat" w:hAnsi="GHEA Grapalat"/>
        </w:rPr>
      </w:pPr>
      <w:r w:rsidRPr="00007511">
        <w:rPr>
          <w:rFonts w:ascii="GHEA Grapalat" w:hAnsi="GHEA Grapalat"/>
          <w:b/>
          <w:i/>
          <w:color w:val="548DD4" w:themeColor="text2" w:themeTint="99"/>
        </w:rPr>
        <w:t xml:space="preserve">№ </w:t>
      </w:r>
      <w:r w:rsidRPr="00497F88">
        <w:rPr>
          <w:rFonts w:ascii="GHEA Grapalat" w:hAnsi="GHEA Grapalat"/>
          <w:b/>
          <w:i/>
          <w:color w:val="548DD4" w:themeColor="text2" w:themeTint="99"/>
        </w:rPr>
        <w:t>1</w:t>
      </w:r>
      <w:r w:rsidRPr="00007511">
        <w:rPr>
          <w:rFonts w:ascii="GHEA Grapalat" w:hAnsi="GHEA Grapalat"/>
          <w:b/>
          <w:i/>
          <w:color w:val="548DD4" w:themeColor="text2" w:themeTint="99"/>
        </w:rPr>
        <w:t xml:space="preserve"> от </w:t>
      </w:r>
      <w:r w:rsidR="00A92E30" w:rsidRPr="0018566A">
        <w:rPr>
          <w:rFonts w:ascii="GHEA Grapalat" w:hAnsi="GHEA Grapalat"/>
          <w:b/>
          <w:i/>
          <w:color w:val="548DD4" w:themeColor="text2" w:themeTint="99"/>
        </w:rPr>
        <w:t>0</w:t>
      </w:r>
      <w:r w:rsidR="00993BF0">
        <w:rPr>
          <w:rFonts w:ascii="GHEA Grapalat" w:hAnsi="GHEA Grapalat"/>
          <w:b/>
          <w:i/>
          <w:color w:val="548DD4" w:themeColor="text2" w:themeTint="99"/>
          <w:lang w:val="en-US"/>
        </w:rPr>
        <w:t>9</w:t>
      </w:r>
      <w:r w:rsidRPr="00417D22">
        <w:rPr>
          <w:rFonts w:ascii="GHEA Grapalat" w:hAnsi="GHEA Grapalat"/>
          <w:b/>
          <w:i/>
          <w:color w:val="548DD4" w:themeColor="text2" w:themeTint="99"/>
        </w:rPr>
        <w:t xml:space="preserve"> </w:t>
      </w:r>
      <w:r w:rsidR="005E5374">
        <w:rPr>
          <w:rFonts w:ascii="GHEA Grapalat" w:hAnsi="GHEA Grapalat"/>
          <w:b/>
          <w:i/>
          <w:color w:val="548DD4" w:themeColor="text2" w:themeTint="99"/>
          <w:lang w:val="en-US"/>
        </w:rPr>
        <w:t>сентябра</w:t>
      </w:r>
      <w:r w:rsidRPr="00497F88">
        <w:rPr>
          <w:rFonts w:ascii="GHEA Grapalat" w:hAnsi="GHEA Grapalat"/>
          <w:b/>
          <w:i/>
          <w:color w:val="548DD4" w:themeColor="text2" w:themeTint="99"/>
        </w:rPr>
        <w:t xml:space="preserve"> </w:t>
      </w:r>
      <w:r w:rsidRPr="00007511">
        <w:rPr>
          <w:rFonts w:ascii="GHEA Grapalat" w:hAnsi="GHEA Grapalat"/>
          <w:b/>
          <w:i/>
          <w:color w:val="548DD4" w:themeColor="text2" w:themeTint="99"/>
        </w:rPr>
        <w:t>20</w:t>
      </w:r>
      <w:r w:rsidRPr="00497F88">
        <w:rPr>
          <w:rFonts w:ascii="GHEA Grapalat" w:hAnsi="GHEA Grapalat"/>
          <w:b/>
          <w:i/>
          <w:color w:val="548DD4" w:themeColor="text2" w:themeTint="99"/>
        </w:rPr>
        <w:t>22</w:t>
      </w:r>
      <w:r w:rsidRPr="00007511">
        <w:rPr>
          <w:rFonts w:ascii="GHEA Grapalat" w:hAnsi="GHEA Grapalat"/>
          <w:b/>
          <w:i/>
          <w:color w:val="548DD4" w:themeColor="text2" w:themeTint="99"/>
        </w:rPr>
        <w:t xml:space="preserve"> г</w:t>
      </w: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EC5D5E" w:rsidRPr="003A1EBB" w:rsidRDefault="00EC5D5E" w:rsidP="00EC5D5E">
      <w:pPr>
        <w:pStyle w:val="BodyText"/>
        <w:widowControl w:val="0"/>
        <w:spacing w:after="160"/>
        <w:ind w:right="-7" w:firstLine="567"/>
        <w:jc w:val="center"/>
        <w:rPr>
          <w:rFonts w:ascii="GHEA Grapalat" w:hAnsi="GHEA Grapalat"/>
        </w:rPr>
      </w:pPr>
      <w:r w:rsidRPr="008A40D6">
        <w:rPr>
          <w:rFonts w:ascii="GHEA Grapalat" w:hAnsi="GHEA Grapalat"/>
          <w:b/>
          <w:i/>
          <w:color w:val="548DD4" w:themeColor="text2" w:themeTint="99"/>
        </w:rPr>
        <w:t>&lt;&lt;Зинар&gt;&gt; ЗАО</w:t>
      </w: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2B32D6" w:rsidP="00B46D58">
      <w:pPr>
        <w:pStyle w:val="BodyText"/>
        <w:widowControl w:val="0"/>
        <w:spacing w:after="160"/>
        <w:ind w:right="-7"/>
        <w:jc w:val="center"/>
        <w:rPr>
          <w:rFonts w:ascii="GHEA Grapalat" w:hAnsi="GHEA Grapalat"/>
        </w:rPr>
      </w:pPr>
      <w:r w:rsidRPr="009044F1">
        <w:rPr>
          <w:rFonts w:ascii="GHEA Grapalat" w:hAnsi="GHEA Grapalat"/>
        </w:rPr>
        <w:t xml:space="preserve">НА </w:t>
      </w:r>
      <w:r w:rsidR="00886CD6">
        <w:rPr>
          <w:rFonts w:ascii="GHEA Grapalat" w:hAnsi="GHEA Grapalat"/>
        </w:rPr>
        <w:t>О ЗАПРОСЕ КОТИРОВОК</w:t>
      </w:r>
      <w:r w:rsidRPr="009044F1">
        <w:rPr>
          <w:rFonts w:ascii="GHEA Grapalat" w:hAnsi="GHEA Grapalat"/>
        </w:rPr>
        <w:t xml:space="preserve">, ОБЪЯВЛЕННЫЙ С ЦЕЛЬЮ ПРИОБРЕТЕНИЯ </w:t>
      </w:r>
      <w:r w:rsidR="00886CD6">
        <w:rPr>
          <w:rFonts w:ascii="GHEA Grapalat" w:hAnsi="GHEA Grapalat"/>
          <w:b/>
          <w:i/>
          <w:color w:val="548DD4" w:themeColor="text2" w:themeTint="99"/>
        </w:rPr>
        <w:t>УСЛУГИ МЕДИЦИНСКОГО СТРАХОВАНИЯ</w:t>
      </w:r>
      <w:r w:rsidR="00E422EC" w:rsidRPr="009044F1">
        <w:rPr>
          <w:rFonts w:ascii="GHEA Grapalat" w:hAnsi="GHEA Grapalat"/>
        </w:rPr>
        <w:t xml:space="preserve"> </w:t>
      </w:r>
      <w:r w:rsidRPr="009044F1">
        <w:rPr>
          <w:rFonts w:ascii="GHEA Grapalat" w:hAnsi="GHEA Grapalat"/>
        </w:rPr>
        <w:t xml:space="preserve">ДЛЯ НУЖД </w:t>
      </w:r>
      <w:r w:rsidR="00D31718" w:rsidRPr="008A40D6">
        <w:rPr>
          <w:rFonts w:ascii="GHEA Grapalat" w:hAnsi="GHEA Grapalat"/>
          <w:b/>
          <w:i/>
          <w:color w:val="548DD4" w:themeColor="text2" w:themeTint="99"/>
        </w:rPr>
        <w:t>&lt;&lt;ЗИНАР&gt;&gt; ЗАО</w:t>
      </w:r>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387883" w:rsidRPr="009044F1" w:rsidRDefault="00886CD6" w:rsidP="00387883">
      <w:pPr>
        <w:pStyle w:val="BodyText"/>
        <w:widowControl w:val="0"/>
        <w:spacing w:after="160"/>
        <w:ind w:right="-7"/>
        <w:jc w:val="center"/>
        <w:rPr>
          <w:rFonts w:ascii="GHEA Grapalat" w:hAnsi="GHEA Grapalat"/>
        </w:rPr>
      </w:pPr>
      <w:r>
        <w:rPr>
          <w:rFonts w:ascii="GHEA Grapalat" w:hAnsi="GHEA Grapalat"/>
          <w:b/>
          <w:i/>
          <w:color w:val="548DD4" w:themeColor="text2" w:themeTint="99"/>
        </w:rPr>
        <w:t>УСЛУГИ МЕДИЦИНСКОГО СТРАХОВАНИЯ</w:t>
      </w:r>
      <w:r w:rsidR="005D7731" w:rsidRPr="009044F1">
        <w:rPr>
          <w:rFonts w:ascii="GHEA Grapalat" w:hAnsi="GHEA Grapalat"/>
        </w:rPr>
        <w:t xml:space="preserve"> </w:t>
      </w:r>
      <w:r w:rsidR="005D7731" w:rsidRPr="002E069D">
        <w:rPr>
          <w:rFonts w:ascii="GHEA Grapalat" w:hAnsi="GHEA Grapalat"/>
          <w:b/>
        </w:rPr>
        <w:t>ДЛЯ НУЖД</w:t>
      </w:r>
      <w:r w:rsidR="00EB5576" w:rsidRPr="00EC400D">
        <w:rPr>
          <w:rFonts w:ascii="GHEA Grapalat" w:hAnsi="GHEA Grapalat"/>
        </w:rPr>
        <w:t xml:space="preserve"> </w:t>
      </w:r>
      <w:r w:rsidR="00387883" w:rsidRPr="008A40D6">
        <w:rPr>
          <w:rFonts w:ascii="GHEA Grapalat" w:hAnsi="GHEA Grapalat"/>
          <w:b/>
          <w:i/>
          <w:color w:val="548DD4" w:themeColor="text2" w:themeTint="99"/>
        </w:rPr>
        <w:t>&lt;&lt;ЗИНАР&gt;&gt; ЗАО</w:t>
      </w: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886CD6">
        <w:rPr>
          <w:rFonts w:ascii="GHEA Grapalat" w:hAnsi="GHEA Grapalat"/>
          <w:b/>
        </w:rPr>
        <w:t>О ЗАПРОСЕ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0F6BF4" w:rsidRDefault="000F6BF4" w:rsidP="00B46D58">
      <w:pPr>
        <w:widowControl w:val="0"/>
        <w:spacing w:after="160"/>
        <w:jc w:val="center"/>
        <w:rPr>
          <w:rFonts w:ascii="GHEA Grapalat" w:hAnsi="GHEA Grapalat"/>
          <w:b/>
        </w:rPr>
      </w:pPr>
    </w:p>
    <w:p w:rsidR="000F6BF4" w:rsidRDefault="000F6BF4" w:rsidP="00B46D58">
      <w:pPr>
        <w:widowControl w:val="0"/>
        <w:spacing w:after="160"/>
        <w:jc w:val="center"/>
        <w:rPr>
          <w:rFonts w:ascii="GHEA Grapalat" w:hAnsi="GHEA Grapalat"/>
          <w:b/>
        </w:rPr>
      </w:pPr>
    </w:p>
    <w:p w:rsidR="000F6BF4" w:rsidRDefault="000F6BF4" w:rsidP="00B46D58">
      <w:pPr>
        <w:widowControl w:val="0"/>
        <w:spacing w:after="160"/>
        <w:jc w:val="center"/>
        <w:rPr>
          <w:rFonts w:ascii="GHEA Grapalat" w:hAnsi="GHEA Grapalat"/>
          <w:b/>
        </w:rPr>
      </w:pPr>
    </w:p>
    <w:p w:rsidR="000F6BF4" w:rsidRDefault="000F6BF4"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886CD6">
        <w:rPr>
          <w:rFonts w:ascii="GHEA Grapalat" w:hAnsi="GHEA Grapalat"/>
          <w:b/>
        </w:rPr>
        <w:t>О ЗАПРОСЕ КОТИРОВОК</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w:t>
      </w:r>
      <w:r w:rsidR="00886CD6">
        <w:rPr>
          <w:rFonts w:ascii="GHEA Grapalat" w:hAnsi="GHEA Grapalat"/>
          <w:spacing w:val="-6"/>
        </w:rPr>
        <w:t>О ЗАПРОСЕ КОТИРОВОК</w:t>
      </w:r>
      <w:r w:rsidR="00096865" w:rsidRPr="006D2DF7">
        <w:rPr>
          <w:rFonts w:ascii="GHEA Grapalat" w:hAnsi="GHEA Grapalat"/>
          <w:spacing w:val="-6"/>
        </w:rPr>
        <w:t xml:space="preserve">, проводимом под кодом </w:t>
      </w:r>
      <w:r w:rsidR="00886CD6">
        <w:rPr>
          <w:rFonts w:ascii="GHEA Grapalat" w:hAnsi="GHEA Grapalat"/>
          <w:b/>
          <w:color w:val="548DD4" w:themeColor="text2" w:themeTint="99"/>
          <w:lang w:val="en-US"/>
        </w:rPr>
        <w:t>ZINAR</w:t>
      </w:r>
      <w:r w:rsidR="00886CD6" w:rsidRPr="00886CD6">
        <w:rPr>
          <w:rFonts w:ascii="GHEA Grapalat" w:hAnsi="GHEA Grapalat"/>
          <w:b/>
          <w:color w:val="548DD4" w:themeColor="text2" w:themeTint="99"/>
        </w:rPr>
        <w:t>-</w:t>
      </w:r>
      <w:r w:rsidR="00886CD6">
        <w:rPr>
          <w:rFonts w:ascii="GHEA Grapalat" w:hAnsi="GHEA Grapalat"/>
          <w:b/>
          <w:color w:val="548DD4" w:themeColor="text2" w:themeTint="99"/>
          <w:lang w:val="en-US"/>
        </w:rPr>
        <w:t>GHTSDZB</w:t>
      </w:r>
      <w:r w:rsidR="00886CD6" w:rsidRPr="00886CD6">
        <w:rPr>
          <w:rFonts w:ascii="GHEA Grapalat" w:hAnsi="GHEA Grapalat"/>
          <w:b/>
          <w:color w:val="548DD4" w:themeColor="text2" w:themeTint="99"/>
        </w:rPr>
        <w:t>-22/9</w:t>
      </w:r>
      <w:r w:rsidR="00B2685F" w:rsidRPr="00E417B4">
        <w:rPr>
          <w:rFonts w:ascii="GHEA Grapalat" w:hAnsi="GHEA Grapalat"/>
          <w:b/>
          <w:i/>
          <w:color w:val="548DD4" w:themeColor="text2" w:themeTint="99"/>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096865" w:rsidRPr="009044F1" w:rsidRDefault="00A81DD5" w:rsidP="00220350">
      <w:pPr>
        <w:pStyle w:val="BodyTextIndent2"/>
        <w:widowControl w:val="0"/>
        <w:spacing w:after="160" w:line="240" w:lineRule="auto"/>
        <w:ind w:firstLine="567"/>
        <w:jc w:val="center"/>
        <w:rPr>
          <w:rFonts w:ascii="GHEA Grapalat" w:hAnsi="GHEA Grapalat"/>
        </w:rPr>
      </w:pPr>
      <w:r w:rsidRPr="009044F1">
        <w:rPr>
          <w:rFonts w:ascii="GHEA Grapalat" w:hAnsi="GHEA Grapalat"/>
          <w:sz w:val="24"/>
          <w:szCs w:val="24"/>
        </w:rPr>
        <w:t xml:space="preserve">Адрес электронной почты секретаря оценочной комиссии </w:t>
      </w:r>
      <w:hyperlink r:id="rId9" w:history="1">
        <w:r w:rsidR="007D5055" w:rsidRPr="0050131D">
          <w:rPr>
            <w:rStyle w:val="Hyperlink"/>
            <w:rFonts w:ascii="GHEA Grapalat" w:hAnsi="GHEA Grapalat"/>
            <w:i/>
            <w:lang w:val="af-ZA"/>
          </w:rPr>
          <w:t>ani_cherkezyan@mail.ru</w:t>
        </w:r>
      </w:hyperlink>
      <w:r w:rsidR="00F5653D" w:rsidRPr="009044F1">
        <w:rPr>
          <w:rFonts w:ascii="GHEA Grapalat" w:hAnsi="GHEA Grapalat"/>
        </w:rPr>
        <w:br w:type="page"/>
      </w:r>
      <w:r w:rsidR="00F5653D"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"Наименование предмета закупки" (далее — также </w:t>
      </w:r>
      <w:r w:rsidR="00E968BE">
        <w:rPr>
          <w:rFonts w:ascii="GHEA Grapalat" w:hAnsi="GHEA Grapalat"/>
          <w:i w:val="0"/>
          <w:sz w:val="24"/>
          <w:szCs w:val="24"/>
        </w:rPr>
        <w:t>услуга</w:t>
      </w:r>
      <w:r w:rsidRPr="009044F1">
        <w:rPr>
          <w:rFonts w:ascii="GHEA Grapalat" w:hAnsi="GHEA Grapalat"/>
          <w:i w:val="0"/>
          <w:sz w:val="24"/>
          <w:szCs w:val="24"/>
        </w:rPr>
        <w:t>) для нужд "Наименование заказчика", которые сгруппированы в лоты "Количество лотов":</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18"/>
        <w:gridCol w:w="6600"/>
      </w:tblGrid>
      <w:tr w:rsidR="00970424" w:rsidRPr="009044F1" w:rsidTr="00562974">
        <w:trPr>
          <w:jc w:val="center"/>
        </w:trPr>
        <w:tc>
          <w:tcPr>
            <w:tcW w:w="2634" w:type="dxa"/>
            <w:gridSpan w:val="2"/>
            <w:vAlign w:val="center"/>
          </w:tcPr>
          <w:p w:rsidR="00970424" w:rsidRPr="009044F1" w:rsidRDefault="00970424" w:rsidP="00B46D58">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rsidR="00970424" w:rsidRPr="009044F1" w:rsidRDefault="00970424"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rsidTr="00970424">
        <w:trPr>
          <w:jc w:val="center"/>
        </w:trPr>
        <w:tc>
          <w:tcPr>
            <w:tcW w:w="1216" w:type="dxa"/>
            <w:vAlign w:val="center"/>
          </w:tcPr>
          <w:p w:rsidR="00970424" w:rsidRPr="009044F1" w:rsidRDefault="00970424"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rsidR="00970424" w:rsidRPr="00970424" w:rsidRDefault="00970424" w:rsidP="00970424">
            <w:pPr>
              <w:pStyle w:val="BodyTextIndent2"/>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600" w:type="dxa"/>
            <w:vMerge/>
            <w:vAlign w:val="center"/>
          </w:tcPr>
          <w:p w:rsidR="00970424" w:rsidRPr="009044F1" w:rsidRDefault="00970424" w:rsidP="00B46D58">
            <w:pPr>
              <w:pStyle w:val="BodyTextIndent2"/>
              <w:widowControl w:val="0"/>
              <w:spacing w:after="120" w:line="240" w:lineRule="auto"/>
              <w:ind w:firstLine="0"/>
              <w:rPr>
                <w:rFonts w:ascii="GHEA Grapalat" w:hAnsi="GHEA Grapalat"/>
                <w:sz w:val="24"/>
                <w:szCs w:val="24"/>
                <w:u w:val="single"/>
              </w:rPr>
            </w:pPr>
          </w:p>
        </w:tc>
      </w:tr>
      <w:tr w:rsidR="00970424" w:rsidRPr="009044F1" w:rsidTr="00970424">
        <w:trPr>
          <w:jc w:val="center"/>
        </w:trPr>
        <w:tc>
          <w:tcPr>
            <w:tcW w:w="1216" w:type="dxa"/>
            <w:vAlign w:val="center"/>
          </w:tcPr>
          <w:p w:rsidR="00970424" w:rsidRPr="009044F1" w:rsidRDefault="00970424"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418" w:type="dxa"/>
            <w:vAlign w:val="center"/>
          </w:tcPr>
          <w:p w:rsidR="00970424" w:rsidRPr="000C753C" w:rsidRDefault="00C802DE" w:rsidP="00970424">
            <w:pPr>
              <w:pStyle w:val="BodyTextIndent2"/>
              <w:widowControl w:val="0"/>
              <w:spacing w:after="120" w:line="240" w:lineRule="auto"/>
              <w:ind w:firstLine="0"/>
              <w:jc w:val="center"/>
              <w:rPr>
                <w:rFonts w:ascii="GHEA Grapalat" w:hAnsi="GHEA Grapalat"/>
                <w:sz w:val="24"/>
                <w:szCs w:val="24"/>
                <w:lang w:val="en-US"/>
              </w:rPr>
            </w:pPr>
            <w:r w:rsidRPr="00C802DE">
              <w:rPr>
                <w:rFonts w:ascii="GHEA Grapalat" w:hAnsi="GHEA Grapalat"/>
                <w:sz w:val="24"/>
                <w:szCs w:val="24"/>
                <w:lang w:val="en-US"/>
              </w:rPr>
              <w:t>2,765,000</w:t>
            </w:r>
          </w:p>
        </w:tc>
        <w:tc>
          <w:tcPr>
            <w:tcW w:w="6600" w:type="dxa"/>
            <w:vAlign w:val="center"/>
          </w:tcPr>
          <w:p w:rsidR="00970424" w:rsidRPr="009044F1" w:rsidRDefault="00886CD6" w:rsidP="00B46D58">
            <w:pPr>
              <w:pStyle w:val="BodyTextIndent2"/>
              <w:widowControl w:val="0"/>
              <w:spacing w:after="120" w:line="240" w:lineRule="auto"/>
              <w:ind w:firstLine="0"/>
              <w:rPr>
                <w:rFonts w:ascii="GHEA Grapalat" w:hAnsi="GHEA Grapalat"/>
                <w:sz w:val="24"/>
                <w:szCs w:val="24"/>
                <w:u w:val="single"/>
                <w:vertAlign w:val="subscript"/>
              </w:rPr>
            </w:pPr>
            <w:r>
              <w:rPr>
                <w:rFonts w:ascii="GHEA Grapalat" w:hAnsi="GHEA Grapalat"/>
                <w:b/>
                <w:i/>
                <w:color w:val="548DD4" w:themeColor="text2" w:themeTint="99"/>
                <w:sz w:val="24"/>
                <w:szCs w:val="24"/>
              </w:rPr>
              <w:t>Услуги медицинского страхования</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BD2C67" w:rsidRPr="001115E9" w:rsidRDefault="00BD2C67" w:rsidP="00B46D58">
      <w:pPr>
        <w:widowControl w:val="0"/>
        <w:tabs>
          <w:tab w:val="left" w:pos="1134"/>
        </w:tabs>
        <w:spacing w:after="160"/>
        <w:ind w:firstLine="567"/>
        <w:jc w:val="both"/>
        <w:rPr>
          <w:rFonts w:ascii="GHEA Grapalat" w:hAnsi="GHEA Grapalat"/>
        </w:rPr>
      </w:pP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w:t>
      </w:r>
      <w:r w:rsidRPr="009044F1">
        <w:rPr>
          <w:rFonts w:ascii="GHEA Grapalat" w:hAnsi="GHEA Grapalat"/>
        </w:rPr>
        <w:lastRenderedPageBreak/>
        <w:t>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4004A3">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6F56B5">
      <w:pPr>
        <w:pStyle w:val="ListParagraph"/>
        <w:widowControl w:val="0"/>
        <w:numPr>
          <w:ilvl w:val="0"/>
          <w:numId w:val="9"/>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4004A3">
      <w:pPr>
        <w:widowControl w:val="0"/>
        <w:tabs>
          <w:tab w:val="left" w:pos="1134"/>
        </w:tabs>
        <w:ind w:left="66"/>
        <w:contextualSpacing/>
        <w:jc w:val="both"/>
        <w:rPr>
          <w:rFonts w:ascii="GHEA Grapalat" w:hAnsi="GHEA Grapalat" w:cs="Sylfaen"/>
        </w:rPr>
      </w:pPr>
    </w:p>
    <w:p w:rsidR="004004A3" w:rsidRPr="004004A3" w:rsidRDefault="004004A3" w:rsidP="006F56B5">
      <w:pPr>
        <w:pStyle w:val="ListParagraph"/>
        <w:widowControl w:val="0"/>
        <w:numPr>
          <w:ilvl w:val="0"/>
          <w:numId w:val="9"/>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4004A3" w:rsidRPr="009044F1" w:rsidRDefault="004004A3"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 xml:space="preserve">физические и юридические лица считаются взаимосвязанными, если </w:t>
      </w:r>
      <w:r w:rsidRPr="009044F1">
        <w:rPr>
          <w:rFonts w:ascii="GHEA Grapalat" w:hAnsi="GHEA Grapalat"/>
          <w:color w:val="000000"/>
        </w:rPr>
        <w:lastRenderedPageBreak/>
        <w:t>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w:t>
      </w:r>
      <w:r w:rsidRPr="009044F1">
        <w:rPr>
          <w:rFonts w:ascii="GHEA Grapalat" w:hAnsi="GHEA Grapalat"/>
          <w:color w:val="000000"/>
        </w:rPr>
        <w:lastRenderedPageBreak/>
        <w:t>(супруга), родители супруга (супруги), бабушка, дедушка, сестра, брат, дети, супруг сестры или супруга брата и их дети.</w:t>
      </w:r>
    </w:p>
    <w:p w:rsidR="00E67CC4" w:rsidRPr="009044F1" w:rsidRDefault="00096865" w:rsidP="00E67CC4">
      <w:pPr>
        <w:widowControl w:val="0"/>
        <w:tabs>
          <w:tab w:val="left" w:pos="1134"/>
        </w:tabs>
        <w:spacing w:after="160"/>
        <w:ind w:firstLine="567"/>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 xml:space="preserve">Участник, в случае признания отобранным участником, в сроки установленными статьей 35 Закона, представляет обеспечение квалификации </w:t>
      </w:r>
      <w:r w:rsidR="00E67CC4" w:rsidRPr="00CC18C4">
        <w:rPr>
          <w:rFonts w:ascii="GHEA Grapalat" w:hAnsi="GHEA Grapalat"/>
        </w:rPr>
        <w:t>в размере 15 процентов</w:t>
      </w:r>
      <w:r w:rsidR="00E67CC4" w:rsidRPr="00CC18C4">
        <w:rPr>
          <w:rFonts w:ascii="GHEA Grapalat" w:hAnsi="GHEA Grapalat"/>
          <w:vertAlign w:val="superscript"/>
        </w:rPr>
        <w:t>5,1</w:t>
      </w:r>
      <w:r w:rsidR="00E67CC4" w:rsidRPr="00CC18C4">
        <w:rPr>
          <w:rFonts w:ascii="GHEA Grapalat" w:hAnsi="GHEA Grapalat"/>
        </w:rPr>
        <w:t xml:space="preserve">  представленного им ценового предложения. 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w:t>
      </w:r>
    </w:p>
    <w:p w:rsidR="000A6B75" w:rsidRPr="009044F1" w:rsidRDefault="000A6B75" w:rsidP="00E67CC4">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FE2CCB">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FE2CCB">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FE2CCB" w:rsidRDefault="00FE2CCB" w:rsidP="00407DB3">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p>
    <w:p w:rsidR="00FE2CCB" w:rsidRPr="00A970FC" w:rsidRDefault="00FE2CCB" w:rsidP="00FE2CCB">
      <w:pPr>
        <w:pStyle w:val="FootnoteText"/>
        <w:jc w:val="both"/>
        <w:rPr>
          <w:rFonts w:asciiTheme="minorHAnsi" w:hAnsiTheme="minorHAnsi"/>
        </w:rPr>
      </w:pPr>
      <w:r w:rsidRPr="00A970FC">
        <w:rPr>
          <w:rFonts w:asciiTheme="minorHAnsi" w:hAnsiTheme="minorHAnsi"/>
        </w:rPr>
        <w:t xml:space="preserve">5.1 </w:t>
      </w:r>
      <w:r w:rsidRPr="00A970FC">
        <w:rPr>
          <w:rFonts w:ascii="GHEA Grapalat" w:hAnsi="GHEA Grapalat"/>
          <w:i/>
        </w:rPr>
        <w:t xml:space="preserve">Если цена услуги, закупаемой по заявке на закупку в рамках данной процедуры, превышает </w:t>
      </w:r>
      <w:r w:rsidR="004004A3">
        <w:rPr>
          <w:rFonts w:ascii="GHEA Grapalat" w:hAnsi="GHEA Grapalat"/>
          <w:i/>
        </w:rPr>
        <w:t xml:space="preserve">восьмидесятикратный </w:t>
      </w:r>
      <w:r w:rsidRPr="00A970FC">
        <w:rPr>
          <w:rFonts w:ascii="GHEA Grapalat" w:hAnsi="GHEA Grapalat"/>
          <w:i/>
        </w:rPr>
        <w:t>размер базовой единицы закупок, число " 15 "заменяется числом "30".</w:t>
      </w:r>
    </w:p>
    <w:p w:rsidR="002C5F3C" w:rsidRDefault="002C5F3C"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437409" w:rsidRPr="009044F1" w:rsidRDefault="00437409" w:rsidP="00437409">
      <w:pPr>
        <w:widowControl w:val="0"/>
        <w:autoSpaceDE w:val="0"/>
        <w:autoSpaceDN w:val="0"/>
        <w:adjustRightInd w:val="0"/>
        <w:spacing w:after="160"/>
        <w:jc w:val="both"/>
        <w:rPr>
          <w:rFonts w:ascii="GHEA Grapalat" w:hAnsi="GHEA Grapalat"/>
        </w:rPr>
      </w:pPr>
      <w:r w:rsidRPr="000B330C">
        <w:rPr>
          <w:rFonts w:ascii="GHEA Grapalat" w:hAnsi="GHEA Grapalat"/>
        </w:rPr>
        <w:t xml:space="preserve">Участник имеет право требовать от комиссии разъяснения приглашения  как минимум за один календарный день до истечения окончательного срока подачи </w:t>
      </w:r>
      <w:r w:rsidRPr="000B330C">
        <w:rPr>
          <w:rFonts w:ascii="GHEA Grapalat" w:hAnsi="GHEA Grapalat"/>
        </w:rPr>
        <w:lastRenderedPageBreak/>
        <w:t>заявок. При этом, разъяснение может  быть потребовано до 17:00 (по ереванскому времени), указанного в настоящем пункте дня. Участник представляет указанный в настоящем пункте запрос посредством его отправки на электронную почту секретаря комиссии. Комиссия предоставляет разъяснение представившему запрос участнику в течение календарного дня, следующего за днем получения запроса, но не позднее чем за 3 часа до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r>
        <w:rPr>
          <w:rStyle w:val="FootnoteReference"/>
          <w:rFonts w:ascii="GHEA Grapalat" w:hAnsi="GHEA Grapalat"/>
        </w:rPr>
        <w:footnoteReference w:customMarkFollows="1" w:id="3"/>
        <w:t>5</w:t>
      </w:r>
      <w:r w:rsidRPr="009044F1">
        <w:rPr>
          <w:rFonts w:ascii="GHEA Grapalat" w:hAnsi="GHEA Grapalat"/>
        </w:rPr>
        <w:t>.</w:t>
      </w:r>
      <w:r>
        <w:rPr>
          <w:rFonts w:ascii="GHEA Grapalat" w:hAnsi="GHEA Grapalat"/>
        </w:rPr>
        <w:t xml:space="preserve"> </w:t>
      </w:r>
    </w:p>
    <w:p w:rsidR="005D2D50" w:rsidRPr="009044F1" w:rsidRDefault="005D2D50" w:rsidP="005D2D50">
      <w:pPr>
        <w:widowControl w:val="0"/>
        <w:tabs>
          <w:tab w:val="left" w:pos="1134"/>
        </w:tabs>
        <w:spacing w:after="160"/>
        <w:jc w:val="both"/>
        <w:rPr>
          <w:rFonts w:ascii="GHEA Grapalat" w:hAnsi="GHEA Grapalat"/>
        </w:rPr>
      </w:pPr>
      <w:r w:rsidRPr="009044F1">
        <w:rPr>
          <w:rFonts w:ascii="GHEA Grapalat" w:hAnsi="GHEA Grapalat"/>
        </w:rPr>
        <w:t>В день предоставления разъяснения объявление о запросе и о</w:t>
      </w:r>
      <w:r>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5D2D50" w:rsidRPr="00204EEA" w:rsidRDefault="005D2D50" w:rsidP="005D2D50">
      <w:pPr>
        <w:widowControl w:val="0"/>
        <w:tabs>
          <w:tab w:val="left" w:pos="1134"/>
        </w:tabs>
        <w:autoSpaceDE w:val="0"/>
        <w:autoSpaceDN w:val="0"/>
        <w:adjustRightInd w:val="0"/>
        <w:spacing w:after="160"/>
        <w:jc w:val="both"/>
        <w:rPr>
          <w:rFonts w:ascii="GHEA Grapalat" w:hAnsi="GHEA Grapalat"/>
        </w:rPr>
      </w:pPr>
      <w:r w:rsidRPr="007D4470">
        <w:rPr>
          <w:rFonts w:ascii="GHEA Grapalat" w:hAnsi="GHEA Grapalat"/>
        </w:rPr>
        <w:t>3.3.</w:t>
      </w:r>
      <w:r w:rsidRPr="007D4470">
        <w:rPr>
          <w:rFonts w:ascii="GHEA Grapalat" w:hAnsi="GHEA Grapalat"/>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7D4470">
        <w:rPr>
          <w:rFonts w:ascii="Sylfaen" w:hAnsi="Sylfaen"/>
          <w:lang w:val="hy-AM"/>
        </w:rPr>
        <w:t xml:space="preserve"> </w:t>
      </w:r>
      <w:r w:rsidRPr="007D4470">
        <w:rPr>
          <w:rFonts w:ascii="GHEA Grapalat" w:hAnsi="GHEA Grapalat"/>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5D2D50" w:rsidRDefault="005D2D50" w:rsidP="005D2D50">
      <w:pPr>
        <w:widowControl w:val="0"/>
        <w:tabs>
          <w:tab w:val="left" w:pos="1134"/>
        </w:tabs>
        <w:autoSpaceDE w:val="0"/>
        <w:autoSpaceDN w:val="0"/>
        <w:adjustRightInd w:val="0"/>
        <w:spacing w:after="160"/>
        <w:jc w:val="both"/>
        <w:rPr>
          <w:rFonts w:ascii="GHEA Grapalat" w:hAnsi="GHEA Grapalat"/>
          <w:lang w:val="hy-AM"/>
        </w:rPr>
      </w:pPr>
      <w:r>
        <w:rPr>
          <w:rFonts w:ascii="GHEA Grapalat" w:hAnsi="GHEA Grapalat"/>
          <w:lang w:val="hy-AM"/>
        </w:rPr>
        <w:lastRenderedPageBreak/>
        <w:t>3.5</w:t>
      </w:r>
      <w:r>
        <w:rPr>
          <w:rFonts w:ascii="GHEA Grapalat" w:hAnsi="GHEA Grapalat"/>
        </w:rPr>
        <w:t xml:space="preserve"> </w:t>
      </w:r>
      <w:r w:rsidRPr="00D5233C">
        <w:rPr>
          <w:rFonts w:ascii="GHEA Grapalat" w:hAnsi="GHEA Grapalat"/>
          <w:lang w:val="hy-AM"/>
        </w:rPr>
        <w:t>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5D2D50" w:rsidRPr="009044F1" w:rsidRDefault="005D2D50" w:rsidP="005D2D50">
      <w:pPr>
        <w:widowControl w:val="0"/>
        <w:tabs>
          <w:tab w:val="left" w:pos="1134"/>
        </w:tabs>
        <w:autoSpaceDE w:val="0"/>
        <w:autoSpaceDN w:val="0"/>
        <w:adjustRightInd w:val="0"/>
        <w:spacing w:after="160"/>
        <w:jc w:val="both"/>
        <w:rPr>
          <w:rFonts w:ascii="GHEA Grapalat" w:hAnsi="GHEA Grapalat" w:cs="Arial Unicode"/>
        </w:rPr>
      </w:pPr>
      <w:r w:rsidRPr="009044F1">
        <w:rPr>
          <w:rFonts w:ascii="GHEA Grapalat" w:hAnsi="GHEA Grapalat"/>
        </w:rPr>
        <w:t>3.</w:t>
      </w:r>
      <w:r>
        <w:rPr>
          <w:rFonts w:ascii="GHEA Grapalat" w:hAnsi="GHEA Grapalat"/>
          <w:lang w:val="hy-AM"/>
        </w:rPr>
        <w:t>6</w:t>
      </w:r>
      <w:r w:rsidRPr="000A15F9">
        <w:rPr>
          <w:rFonts w:ascii="GHEA Grapalat" w:hAnsi="GHEA Grapalat"/>
        </w:rPr>
        <w:t>.</w:t>
      </w:r>
      <w:r w:rsidRPr="003A1EBB">
        <w:rPr>
          <w:rFonts w:ascii="GHEA Grapalat" w:hAnsi="GHEA Grapalat"/>
        </w:rPr>
        <w:tab/>
      </w:r>
      <w:r w:rsidRPr="006E7478">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 этих изменениях</w:t>
      </w:r>
      <w:r w:rsidRPr="006E7478">
        <w:rPr>
          <w:rStyle w:val="FootnoteReference"/>
          <w:rFonts w:ascii="GHEA Grapalat" w:hAnsi="GHEA Grapalat"/>
          <w:vertAlign w:val="baseline"/>
        </w:rPr>
        <w:t xml:space="preserve"> </w:t>
      </w:r>
      <w:r>
        <w:rPr>
          <w:rStyle w:val="FootnoteReference"/>
          <w:rFonts w:ascii="GHEA Grapalat" w:hAnsi="GHEA Grapalat"/>
        </w:rPr>
        <w:footnoteReference w:customMarkFollows="1" w:id="4"/>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886CD6">
        <w:rPr>
          <w:rFonts w:ascii="GHEA Grapalat" w:hAnsi="GHEA Grapalat"/>
          <w:sz w:val="24"/>
          <w:szCs w:val="24"/>
        </w:rPr>
        <w:t>О ЗАПРОСЕ КОТИРОВОК</w:t>
      </w:r>
      <w:r w:rsidRPr="009044F1">
        <w:rPr>
          <w:rFonts w:ascii="GHEA Grapalat" w:hAnsi="GHEA Grapalat"/>
          <w:sz w:val="24"/>
          <w:szCs w:val="24"/>
        </w:rPr>
        <w:t>.</w:t>
      </w:r>
    </w:p>
    <w:p w:rsidR="007E007B" w:rsidRDefault="000371A2" w:rsidP="007E007B">
      <w:pPr>
        <w:pStyle w:val="BodyTextIndent2"/>
        <w:widowControl w:val="0"/>
        <w:tabs>
          <w:tab w:val="left" w:pos="1134"/>
        </w:tabs>
        <w:spacing w:after="160" w:line="240" w:lineRule="auto"/>
        <w:ind w:firstLine="0"/>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sidR="007E007B" w:rsidRPr="008A40D6">
        <w:rPr>
          <w:rFonts w:ascii="GHEA Grapalat" w:hAnsi="GHEA Grapalat"/>
          <w:b/>
          <w:i/>
          <w:color w:val="548DD4" w:themeColor="text2" w:themeTint="99"/>
          <w:sz w:val="24"/>
          <w:szCs w:val="24"/>
        </w:rPr>
        <w:t>Ереван Араратян ул., 99</w:t>
      </w:r>
      <w:r w:rsidR="007E007B">
        <w:rPr>
          <w:rFonts w:ascii="GHEA Grapalat" w:hAnsi="GHEA Grapalat"/>
          <w:sz w:val="24"/>
          <w:szCs w:val="24"/>
        </w:rPr>
        <w:t xml:space="preserve">" не позднее, чем </w:t>
      </w:r>
      <w:r w:rsidR="007E007B" w:rsidRPr="0053680F">
        <w:rPr>
          <w:rFonts w:ascii="GHEA Grapalat" w:hAnsi="GHEA Grapalat"/>
          <w:b/>
          <w:color w:val="548DD4" w:themeColor="text2" w:themeTint="99"/>
          <w:sz w:val="24"/>
          <w:szCs w:val="24"/>
        </w:rPr>
        <w:t>"</w:t>
      </w:r>
      <w:r w:rsidR="00753506" w:rsidRPr="00753506">
        <w:rPr>
          <w:rFonts w:ascii="GHEA Grapalat" w:hAnsi="GHEA Grapalat"/>
          <w:b/>
          <w:color w:val="548DD4" w:themeColor="text2" w:themeTint="99"/>
          <w:sz w:val="24"/>
          <w:szCs w:val="24"/>
        </w:rPr>
        <w:t>1</w:t>
      </w:r>
      <w:r w:rsidR="00514290" w:rsidRPr="00514290">
        <w:rPr>
          <w:rFonts w:ascii="GHEA Grapalat" w:hAnsi="GHEA Grapalat"/>
          <w:b/>
          <w:color w:val="548DD4" w:themeColor="text2" w:themeTint="99"/>
          <w:sz w:val="24"/>
          <w:szCs w:val="24"/>
        </w:rPr>
        <w:t>9</w:t>
      </w:r>
      <w:r w:rsidR="007E007B" w:rsidRPr="00497F88">
        <w:rPr>
          <w:rFonts w:ascii="GHEA Grapalat" w:hAnsi="GHEA Grapalat"/>
          <w:b/>
          <w:color w:val="548DD4" w:themeColor="text2" w:themeTint="99"/>
          <w:sz w:val="24"/>
          <w:szCs w:val="24"/>
        </w:rPr>
        <w:t xml:space="preserve"> </w:t>
      </w:r>
      <w:r w:rsidR="00514290" w:rsidRPr="00514290">
        <w:rPr>
          <w:rFonts w:ascii="GHEA Grapalat" w:hAnsi="GHEA Grapalat"/>
          <w:b/>
          <w:color w:val="548DD4" w:themeColor="text2" w:themeTint="99"/>
          <w:sz w:val="24"/>
          <w:szCs w:val="24"/>
        </w:rPr>
        <w:t>сентябра</w:t>
      </w:r>
      <w:r w:rsidR="007E007B" w:rsidRPr="00497F88">
        <w:rPr>
          <w:rFonts w:ascii="GHEA Grapalat" w:hAnsi="GHEA Grapalat"/>
          <w:b/>
          <w:color w:val="548DD4" w:themeColor="text2" w:themeTint="99"/>
          <w:sz w:val="24"/>
          <w:szCs w:val="24"/>
        </w:rPr>
        <w:t xml:space="preserve"> 2022г.</w:t>
      </w:r>
      <w:r w:rsidR="007E007B">
        <w:rPr>
          <w:rFonts w:ascii="GHEA Grapalat" w:hAnsi="GHEA Grapalat"/>
          <w:sz w:val="24"/>
          <w:szCs w:val="24"/>
        </w:rPr>
        <w:t>" часов "</w:t>
      </w:r>
      <w:r w:rsidR="007E007B" w:rsidRPr="00C33103">
        <w:rPr>
          <w:rFonts w:ascii="GHEA Grapalat" w:hAnsi="GHEA Grapalat"/>
          <w:b/>
          <w:color w:val="548DD4" w:themeColor="text2" w:themeTint="99"/>
          <w:sz w:val="24"/>
          <w:szCs w:val="24"/>
        </w:rPr>
        <w:t>1</w:t>
      </w:r>
      <w:r w:rsidR="00744D2B" w:rsidRPr="00744D2B">
        <w:rPr>
          <w:rFonts w:ascii="GHEA Grapalat" w:hAnsi="GHEA Grapalat"/>
          <w:b/>
          <w:color w:val="548DD4" w:themeColor="text2" w:themeTint="99"/>
          <w:sz w:val="24"/>
          <w:szCs w:val="24"/>
        </w:rPr>
        <w:t>2</w:t>
      </w:r>
      <w:r w:rsidR="007E007B" w:rsidRPr="00C33103">
        <w:rPr>
          <w:rFonts w:ascii="GHEA Grapalat" w:hAnsi="GHEA Grapalat"/>
          <w:b/>
          <w:color w:val="548DD4" w:themeColor="text2" w:themeTint="99"/>
          <w:sz w:val="24"/>
          <w:szCs w:val="24"/>
        </w:rPr>
        <w:t>:0</w:t>
      </w:r>
      <w:r w:rsidR="007E007B" w:rsidRPr="0053680F">
        <w:rPr>
          <w:rFonts w:ascii="GHEA Grapalat" w:hAnsi="GHEA Grapalat"/>
          <w:b/>
          <w:color w:val="548DD4" w:themeColor="text2" w:themeTint="99"/>
          <w:sz w:val="24"/>
          <w:szCs w:val="24"/>
        </w:rPr>
        <w:t>0</w:t>
      </w:r>
      <w:r w:rsidR="007E007B">
        <w:rPr>
          <w:rFonts w:ascii="GHEA Grapalat" w:hAnsi="GHEA Grapalat"/>
          <w:sz w:val="24"/>
          <w:szCs w:val="24"/>
        </w:rPr>
        <w:t xml:space="preserve">"- дня с даты опубликования в бюллетене объявления и приглашения на настоящую процедуру. </w:t>
      </w:r>
    </w:p>
    <w:p w:rsidR="000371A2" w:rsidRDefault="000371A2" w:rsidP="006D3CB9">
      <w:pPr>
        <w:pStyle w:val="BodyTextIndent2"/>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E32A05" w:rsidRPr="00E32A05">
        <w:rPr>
          <w:rFonts w:ascii="GHEA Grapalat" w:hAnsi="GHEA Grapalat"/>
          <w:b/>
          <w:color w:val="548DD4" w:themeColor="text2" w:themeTint="99"/>
          <w:sz w:val="24"/>
          <w:szCs w:val="24"/>
        </w:rPr>
        <w:t xml:space="preserve"> </w:t>
      </w:r>
      <w:r w:rsidR="00E32A05" w:rsidRPr="00497F88">
        <w:rPr>
          <w:rFonts w:ascii="GHEA Grapalat" w:hAnsi="GHEA Grapalat"/>
          <w:b/>
          <w:color w:val="548DD4" w:themeColor="text2" w:themeTint="99"/>
          <w:sz w:val="24"/>
          <w:szCs w:val="24"/>
        </w:rPr>
        <w:t>Ани Черкезян</w:t>
      </w:r>
      <w:r w:rsidR="00E32A05">
        <w:rPr>
          <w:rFonts w:ascii="GHEA Grapalat" w:hAnsi="GHEA Grapalat"/>
          <w:sz w:val="24"/>
          <w:szCs w:val="24"/>
        </w:rPr>
        <w:t xml:space="preserve"> </w:t>
      </w:r>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A12B60" w:rsidRPr="00BD2C67" w:rsidRDefault="00A12B60" w:rsidP="00B46D58">
      <w:pPr>
        <w:pStyle w:val="BodyTextIndent2"/>
        <w:widowControl w:val="0"/>
        <w:tabs>
          <w:tab w:val="left" w:pos="1134"/>
        </w:tabs>
        <w:spacing w:after="160" w:line="240" w:lineRule="auto"/>
        <w:ind w:firstLine="567"/>
        <w:rPr>
          <w:rFonts w:ascii="GHEA Grapalat" w:hAnsi="GHEA Grapalat"/>
          <w:sz w:val="24"/>
          <w:szCs w:val="24"/>
        </w:rPr>
      </w:pP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lastRenderedPageBreak/>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2E067C">
        <w:rPr>
          <w:rFonts w:ascii="GHEA Grapalat" w:hAnsi="GHEA Grapalat"/>
        </w:rPr>
        <w:t>;</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8E58A2"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8457F4" w:rsidRPr="008457F4">
        <w:rPr>
          <w:rFonts w:ascii="GHEA Grapalat" w:hAnsi="GHEA Grapalat"/>
        </w:rPr>
        <w:t>;</w:t>
      </w:r>
      <w:r w:rsidR="00091FB0">
        <w:rPr>
          <w:rStyle w:val="FootnoteReference"/>
          <w:rFonts w:ascii="GHEA Grapalat" w:hAnsi="GHEA Grapalat"/>
        </w:rPr>
        <w:footnoteReference w:customMarkFollows="1" w:id="5"/>
        <w:t>7</w:t>
      </w:r>
    </w:p>
    <w:p w:rsidR="000845F6" w:rsidRPr="009044F1" w:rsidRDefault="00C52E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36720C"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w:t>
      </w:r>
      <w:r>
        <w:rPr>
          <w:rFonts w:ascii="GHEA Grapalat" w:hAnsi="GHEA Grapalat" w:cs="Sylfaen"/>
          <w:sz w:val="24"/>
          <w:szCs w:val="24"/>
        </w:rPr>
        <w:lastRenderedPageBreak/>
        <w:t>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B46D58">
      <w:pPr>
        <w:pStyle w:val="norm"/>
        <w:widowControl w:val="0"/>
        <w:spacing w:after="160"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Default="00BC1D1C" w:rsidP="00A9672E">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б)</w:t>
      </w:r>
      <w:r>
        <w:t xml:space="preserve"> </w:t>
      </w:r>
      <w:r>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ЦУ/С</w:t>
      </w:r>
      <w:r w:rsidR="007861DD">
        <w:rPr>
          <w:rFonts w:ascii="GHEA Grapalat" w:hAnsi="GHEA Grapalat"/>
          <w:sz w:val="24"/>
          <w:szCs w:val="24"/>
        </w:rPr>
        <w:t>ц</w:t>
      </w:r>
      <w:r>
        <w:rPr>
          <w:rFonts w:ascii="GHEA Grapalat" w:hAnsi="GHEA Grapalat"/>
          <w:sz w:val="24"/>
          <w:szCs w:val="24"/>
        </w:rPr>
        <w:t>xУxК</w:t>
      </w:r>
      <w:r w:rsidR="007861DD">
        <w:rPr>
          <w:rFonts w:ascii="GHEA Grapalat" w:hAnsi="GHEA Grapalat"/>
          <w:sz w:val="24"/>
          <w:szCs w:val="24"/>
        </w:rPr>
        <w:t>, где:</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ВС-сумма, выплачиваемая за оказание отдельных видов услуг, установленных договором</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 xml:space="preserve">ЦУ -итоговая цена, предложенная </w:t>
      </w:r>
      <w:r w:rsidR="0038256B">
        <w:rPr>
          <w:rFonts w:ascii="GHEA Grapalat" w:hAnsi="GHEA Grapalat"/>
          <w:sz w:val="24"/>
          <w:szCs w:val="24"/>
        </w:rPr>
        <w:t>ото</w:t>
      </w:r>
      <w:r>
        <w:rPr>
          <w:rFonts w:ascii="GHEA Grapalat" w:hAnsi="GHEA Grapalat"/>
          <w:sz w:val="24"/>
          <w:szCs w:val="24"/>
        </w:rPr>
        <w:t>бранным участником</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 совокупность максимальных единиц цен, установленных для оказания услуги</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У-цена на максимальную единицу предоставленной услуги</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К-количество предоставленных услуг.</w:t>
      </w:r>
    </w:p>
    <w:p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lastRenderedPageBreak/>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B46D58">
      <w:pPr>
        <w:pStyle w:val="norm"/>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B46D58">
      <w:pPr>
        <w:pStyle w:val="norm"/>
        <w:widowControl w:val="0"/>
        <w:tabs>
          <w:tab w:val="left" w:pos="1134"/>
        </w:tabs>
        <w:spacing w:after="160"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1115E9" w:rsidRPr="00936CA6" w:rsidRDefault="001115E9" w:rsidP="00B46D58">
      <w:pPr>
        <w:pStyle w:val="norm"/>
        <w:widowControl w:val="0"/>
        <w:tabs>
          <w:tab w:val="left" w:pos="1134"/>
        </w:tabs>
        <w:spacing w:after="160" w:line="240" w:lineRule="auto"/>
        <w:ind w:firstLine="567"/>
        <w:contextualSpacing/>
        <w:rPr>
          <w:rFonts w:ascii="GHEA Grapalat" w:hAnsi="GHEA Grapalat"/>
          <w:sz w:val="24"/>
          <w:szCs w:val="24"/>
        </w:rPr>
      </w:pP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A225E0" w:rsidRDefault="00A225E0"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A9098A">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на </w:t>
      </w:r>
      <w:r w:rsidR="00D068F7" w:rsidRPr="009044F1">
        <w:rPr>
          <w:rFonts w:ascii="GHEA Grapalat" w:hAnsi="GHEA Grapalat"/>
          <w:sz w:val="24"/>
          <w:szCs w:val="24"/>
        </w:rPr>
        <w:t>"</w:t>
      </w:r>
      <w:r w:rsidR="00E50DE1" w:rsidRPr="00E120E7">
        <w:rPr>
          <w:rFonts w:ascii="GHEA Grapalat" w:hAnsi="GHEA Grapalat"/>
          <w:b/>
          <w:color w:val="548DD4" w:themeColor="text2" w:themeTint="99"/>
          <w:sz w:val="24"/>
          <w:szCs w:val="24"/>
        </w:rPr>
        <w:t>7</w:t>
      </w:r>
      <w:r w:rsidR="00D068F7" w:rsidRPr="009044F1">
        <w:rPr>
          <w:rFonts w:ascii="GHEA Grapalat" w:hAnsi="GHEA Grapalat"/>
          <w:sz w:val="24"/>
          <w:szCs w:val="24"/>
        </w:rPr>
        <w:t>"-</w:t>
      </w:r>
      <w:r w:rsidR="00D068F7" w:rsidRPr="00497F88">
        <w:rPr>
          <w:rFonts w:ascii="GHEA Grapalat" w:hAnsi="GHEA Grapalat"/>
          <w:sz w:val="24"/>
          <w:szCs w:val="24"/>
        </w:rPr>
        <w:t>о</w:t>
      </w:r>
      <w:r w:rsidR="00D068F7" w:rsidRPr="00A6587A">
        <w:rPr>
          <w:rFonts w:ascii="GHEA Grapalat" w:hAnsi="GHEA Grapalat"/>
          <w:sz w:val="24"/>
          <w:szCs w:val="24"/>
        </w:rPr>
        <w:t>го</w:t>
      </w:r>
      <w:r w:rsidR="00D068F7" w:rsidRPr="009044F1">
        <w:rPr>
          <w:rFonts w:ascii="GHEA Grapalat" w:hAnsi="GHEA Grapalat"/>
          <w:sz w:val="24"/>
          <w:szCs w:val="24"/>
        </w:rPr>
        <w:t xml:space="preserve"> день в "</w:t>
      </w:r>
      <w:r w:rsidR="00D068F7" w:rsidRPr="00C14696">
        <w:rPr>
          <w:rFonts w:ascii="GHEA Grapalat" w:hAnsi="GHEA Grapalat"/>
          <w:b/>
          <w:color w:val="548DD4" w:themeColor="text2" w:themeTint="99"/>
          <w:sz w:val="24"/>
          <w:szCs w:val="24"/>
        </w:rPr>
        <w:t>1</w:t>
      </w:r>
      <w:r w:rsidR="00A94495" w:rsidRPr="00E50DE1">
        <w:rPr>
          <w:rFonts w:ascii="GHEA Grapalat" w:hAnsi="GHEA Grapalat"/>
          <w:b/>
          <w:color w:val="548DD4" w:themeColor="text2" w:themeTint="99"/>
          <w:sz w:val="24"/>
          <w:szCs w:val="24"/>
        </w:rPr>
        <w:t>2</w:t>
      </w:r>
      <w:r w:rsidR="00D068F7" w:rsidRPr="00C14696">
        <w:rPr>
          <w:rFonts w:ascii="GHEA Grapalat" w:hAnsi="GHEA Grapalat"/>
          <w:b/>
          <w:color w:val="548DD4" w:themeColor="text2" w:themeTint="99"/>
          <w:sz w:val="24"/>
          <w:szCs w:val="24"/>
        </w:rPr>
        <w:t>:00</w:t>
      </w:r>
      <w:r w:rsidR="00D068F7" w:rsidRPr="009044F1">
        <w:rPr>
          <w:rFonts w:ascii="GHEA Grapalat" w:hAnsi="GHEA Grapalat"/>
          <w:sz w:val="24"/>
          <w:szCs w:val="24"/>
        </w:rPr>
        <w:t xml:space="preserve">" </w:t>
      </w:r>
      <w:r w:rsidR="00A9098A" w:rsidRPr="00AD29CE">
        <w:rPr>
          <w:rFonts w:ascii="GHEA Grapalat" w:hAnsi="GHEA Grapalat"/>
          <w:sz w:val="24"/>
          <w:szCs w:val="24"/>
        </w:rPr>
        <w:t xml:space="preserve">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w:t>
      </w:r>
      <w:r w:rsidRPr="009044F1">
        <w:rPr>
          <w:rFonts w:ascii="GHEA Grapalat" w:hAnsi="GHEA Grapalat"/>
          <w:sz w:val="24"/>
          <w:szCs w:val="24"/>
        </w:rPr>
        <w:lastRenderedPageBreak/>
        <w:t xml:space="preserve">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4723E2" w:rsidRPr="00570A99">
        <w:rPr>
          <w:rFonts w:ascii="GHEA Grapalat" w:hAnsi="GHEA Grapalat"/>
          <w:b/>
          <w:i w:val="0"/>
          <w:color w:val="548DD4" w:themeColor="text2" w:themeTint="99"/>
          <w:sz w:val="24"/>
          <w:szCs w:val="24"/>
        </w:rPr>
        <w:t>по курсу Центрального банка РА на день подачи заявки</w:t>
      </w:r>
    </w:p>
    <w:p w:rsidR="00096865" w:rsidRPr="009044F1"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w:t>
      </w:r>
      <w:r w:rsidR="00DF2E0C">
        <w:rPr>
          <w:rFonts w:ascii="GHEA Grapalat" w:hAnsi="GHEA Grapalat"/>
          <w:sz w:val="24"/>
          <w:szCs w:val="24"/>
        </w:rPr>
        <w:t xml:space="preserve"> закупки</w:t>
      </w:r>
      <w:r w:rsidRPr="009044F1">
        <w:rPr>
          <w:rFonts w:ascii="GHEA Grapalat" w:hAnsi="GHEA Grapalat"/>
          <w:sz w:val="24"/>
          <w:szCs w:val="24"/>
        </w:rPr>
        <w:t xml:space="preserve"> приобретаемых в рамках настоящей процедуры </w:t>
      </w:r>
      <w:r w:rsidR="005D794E">
        <w:rPr>
          <w:rFonts w:ascii="GHEA Grapalat" w:hAnsi="GHEA Grapalat"/>
          <w:sz w:val="24"/>
          <w:szCs w:val="24"/>
        </w:rPr>
        <w:t>услуг</w:t>
      </w:r>
      <w:r w:rsidRPr="009044F1">
        <w:rPr>
          <w:rFonts w:ascii="GHEA Grapalat" w:hAnsi="GHEA Grapalat"/>
          <w:sz w:val="24"/>
          <w:szCs w:val="24"/>
        </w:rPr>
        <w:t xml:space="preserve">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w:t>
      </w:r>
      <w:r w:rsidR="00403AA3">
        <w:rPr>
          <w:rFonts w:ascii="GHEA Grapalat" w:hAnsi="GHEA Grapalat"/>
          <w:sz w:val="24"/>
          <w:szCs w:val="24"/>
        </w:rPr>
        <w:t xml:space="preserve">об </w:t>
      </w:r>
      <w:r w:rsidR="00403AA3" w:rsidRPr="00C87FA4">
        <w:rPr>
          <w:rFonts w:ascii="GHEA Grapalat" w:hAnsi="GHEA Grapalat"/>
          <w:sz w:val="24"/>
          <w:szCs w:val="24"/>
        </w:rPr>
        <w:lastRenderedPageBreak/>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1D13">
        <w:rPr>
          <w:rFonts w:ascii="GHEA Grapalat" w:hAnsi="GHEA Grapalat"/>
          <w:sz w:val="24"/>
          <w:szCs w:val="24"/>
        </w:rPr>
        <w:t>;</w:t>
      </w:r>
    </w:p>
    <w:p w:rsidR="006834A0" w:rsidRDefault="006834A0" w:rsidP="006834A0">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 цены превышают цену закупк</w:t>
      </w:r>
      <w:r w:rsidR="00B9461C">
        <w:rPr>
          <w:rFonts w:ascii="GHEA Grapalat" w:hAnsi="GHEA Grapalat"/>
          <w:sz w:val="24"/>
          <w:szCs w:val="24"/>
        </w:rPr>
        <w:t>и</w:t>
      </w:r>
      <w:r w:rsidRPr="009044F1">
        <w:rPr>
          <w:rFonts w:ascii="GHEA Grapalat" w:hAnsi="GHEA Grapalat"/>
          <w:sz w:val="24"/>
          <w:szCs w:val="24"/>
        </w:rPr>
        <w:t>,</w:t>
      </w:r>
      <w:r w:rsidRPr="000811C1">
        <w:rPr>
          <w:rFonts w:ascii="GHEA Grapalat" w:hAnsi="GHEA Grapalat"/>
          <w:sz w:val="24"/>
          <w:szCs w:val="24"/>
        </w:rPr>
        <w:t xml:space="preserve"> </w:t>
      </w:r>
      <w:r>
        <w:rPr>
          <w:rFonts w:ascii="GHEA Grapalat" w:hAnsi="GHEA Grapalat"/>
          <w:sz w:val="24"/>
          <w:szCs w:val="24"/>
        </w:rPr>
        <w:t xml:space="preserve">то </w:t>
      </w:r>
      <w:r w:rsidRPr="008F2148">
        <w:rPr>
          <w:rFonts w:ascii="GHEA Grapalat" w:hAnsi="GHEA Grapalat"/>
          <w:sz w:val="24"/>
          <w:szCs w:val="24"/>
        </w:rPr>
        <w:t xml:space="preserve">оценочная комиссия может объявить </w:t>
      </w:r>
      <w:r>
        <w:rPr>
          <w:rFonts w:ascii="GHEA Grapalat" w:hAnsi="GHEA Grapalat"/>
          <w:sz w:val="24"/>
          <w:szCs w:val="24"/>
        </w:rPr>
        <w:t>отобранным</w:t>
      </w:r>
      <w:r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Pr="00A644AB">
        <w:rPr>
          <w:rFonts w:ascii="GHEA Grapalat" w:hAnsi="GHEA Grapalat"/>
          <w:sz w:val="24"/>
          <w:szCs w:val="24"/>
        </w:rPr>
        <w:t xml:space="preserve"> </w:t>
      </w:r>
      <w:r w:rsidRPr="000811C1">
        <w:rPr>
          <w:rFonts w:ascii="GHEA Grapalat" w:hAnsi="GHEA Grapalat"/>
          <w:sz w:val="24"/>
          <w:szCs w:val="24"/>
        </w:rPr>
        <w:t xml:space="preserve">права и обязанности сторон, предусмотренные </w:t>
      </w:r>
      <w:r w:rsidR="009C42C7" w:rsidRPr="004F2C09">
        <w:rPr>
          <w:rFonts w:ascii="GHEA Grapalat" w:hAnsi="GHEA Grapalat"/>
          <w:sz w:val="24"/>
          <w:szCs w:val="24"/>
        </w:rPr>
        <w:t>заключаемым с последним договором</w:t>
      </w:r>
      <w:r w:rsidR="009C42C7" w:rsidRPr="000811C1">
        <w:rPr>
          <w:rFonts w:ascii="GHEA Grapalat" w:hAnsi="GHEA Grapalat"/>
          <w:sz w:val="24"/>
          <w:szCs w:val="24"/>
        </w:rPr>
        <w:t>, вступают в силу в случае предусмотрения дополнительных финансовых средств в размере</w:t>
      </w:r>
      <w:r w:rsidR="009C42C7">
        <w:rPr>
          <w:rFonts w:ascii="GHEA Grapalat" w:hAnsi="GHEA Grapalat"/>
          <w:sz w:val="24"/>
          <w:szCs w:val="24"/>
        </w:rPr>
        <w:t xml:space="preserve"> цены, превышающей</w:t>
      </w:r>
      <w:r w:rsidR="009C42C7" w:rsidRPr="000811C1">
        <w:rPr>
          <w:rFonts w:ascii="GHEA Grapalat" w:hAnsi="GHEA Grapalat"/>
          <w:sz w:val="24"/>
          <w:szCs w:val="24"/>
        </w:rPr>
        <w:t xml:space="preserve"> цену</w:t>
      </w:r>
      <w:r w:rsidR="009C42C7">
        <w:rPr>
          <w:rFonts w:ascii="GHEA Grapalat" w:hAnsi="GHEA Grapalat"/>
          <w:sz w:val="24"/>
          <w:szCs w:val="24"/>
        </w:rPr>
        <w:t xml:space="preserve"> закупки</w:t>
      </w:r>
      <w:r w:rsidR="009C42C7" w:rsidRPr="000811C1">
        <w:rPr>
          <w:rFonts w:ascii="GHEA Grapalat" w:hAnsi="GHEA Grapalat"/>
          <w:sz w:val="24"/>
          <w:szCs w:val="24"/>
        </w:rPr>
        <w:t xml:space="preserve"> и заключения </w:t>
      </w:r>
      <w:r w:rsidR="009C42C7" w:rsidRPr="004F2C09">
        <w:rPr>
          <w:rFonts w:ascii="GHEA Grapalat" w:hAnsi="GHEA Grapalat"/>
          <w:sz w:val="24"/>
          <w:szCs w:val="24"/>
        </w:rPr>
        <w:t xml:space="preserve">на этой основе </w:t>
      </w:r>
      <w:r w:rsidR="009C42C7" w:rsidRPr="000811C1">
        <w:rPr>
          <w:rFonts w:ascii="GHEA Grapalat" w:hAnsi="GHEA Grapalat"/>
          <w:sz w:val="24"/>
          <w:szCs w:val="24"/>
        </w:rPr>
        <w:t>соглашения между сторонами.</w:t>
      </w:r>
      <w:r w:rsidRPr="000811C1">
        <w:rPr>
          <w:rFonts w:ascii="GHEA Grapalat" w:hAnsi="GHEA Grapalat"/>
          <w:sz w:val="24"/>
          <w:szCs w:val="24"/>
        </w:rPr>
        <w:t xml:space="preserve">При этом соглашение заключается в течение </w:t>
      </w:r>
      <w:r>
        <w:rPr>
          <w:rFonts w:ascii="GHEA Grapalat" w:hAnsi="GHEA Grapalat"/>
          <w:sz w:val="24"/>
          <w:szCs w:val="24"/>
        </w:rPr>
        <w:t>пятнадцати</w:t>
      </w:r>
      <w:r w:rsidRPr="000811C1">
        <w:rPr>
          <w:rFonts w:ascii="GHEA Grapalat" w:hAnsi="GHEA Grapalat"/>
          <w:sz w:val="24"/>
          <w:szCs w:val="24"/>
        </w:rPr>
        <w:t xml:space="preserve"> рабочих дней после предусмотрения дополнительных финансовых средств с продлением сроков </w:t>
      </w:r>
      <w:r>
        <w:rPr>
          <w:rFonts w:ascii="GHEA Grapalat" w:hAnsi="GHEA Grapalat"/>
          <w:sz w:val="24"/>
          <w:szCs w:val="24"/>
        </w:rPr>
        <w:t>предоставления услуг</w:t>
      </w:r>
      <w:r w:rsidRPr="00356BF3">
        <w:rPr>
          <w:rFonts w:ascii="GHEA Grapalat" w:hAnsi="GHEA Grapalat"/>
          <w:sz w:val="24"/>
          <w:szCs w:val="24"/>
        </w:rPr>
        <w:t xml:space="preserve"> н</w:t>
      </w:r>
      <w:r w:rsidRPr="000811C1">
        <w:rPr>
          <w:rFonts w:ascii="GHEA Grapalat" w:hAnsi="GHEA Grapalat"/>
          <w:sz w:val="24"/>
          <w:szCs w:val="24"/>
        </w:rPr>
        <w:t xml:space="preserve">а период со дня заключения договора до дня заключения соглашения. </w:t>
      </w:r>
      <w:r w:rsidRPr="00235D56">
        <w:rPr>
          <w:rFonts w:ascii="GHEA Grapalat" w:hAnsi="GHEA Grapalat"/>
          <w:sz w:val="24"/>
          <w:szCs w:val="24"/>
        </w:rPr>
        <w:t xml:space="preserve">Договор, заключенный в соответствии с настоящим абзацем, расторгается, если в течение </w:t>
      </w:r>
      <w:r>
        <w:rPr>
          <w:rFonts w:ascii="GHEA Grapalat" w:hAnsi="GHEA Grapalat"/>
          <w:sz w:val="24"/>
          <w:szCs w:val="24"/>
        </w:rPr>
        <w:t>шестидесяти</w:t>
      </w:r>
      <w:r w:rsidRPr="00235D56">
        <w:rPr>
          <w:rFonts w:ascii="GHEA Grapalat" w:hAnsi="GHEA Grapalat"/>
          <w:sz w:val="24"/>
          <w:szCs w:val="24"/>
        </w:rPr>
        <w:t xml:space="preserve"> календарных дней, следующих за заключением</w:t>
      </w:r>
      <w:r w:rsidRPr="0039134D">
        <w:rPr>
          <w:rFonts w:ascii="GHEA Grapalat" w:hAnsi="GHEA Grapalat"/>
          <w:sz w:val="24"/>
          <w:szCs w:val="24"/>
        </w:rPr>
        <w:t xml:space="preserve"> </w:t>
      </w:r>
      <w:r>
        <w:rPr>
          <w:rFonts w:ascii="GHEA Grapalat" w:hAnsi="GHEA Grapalat"/>
          <w:sz w:val="24"/>
          <w:szCs w:val="24"/>
        </w:rPr>
        <w:t xml:space="preserve">договора, </w:t>
      </w:r>
      <w:r w:rsidRPr="00235D56">
        <w:rPr>
          <w:rFonts w:ascii="GHEA Grapalat" w:hAnsi="GHEA Grapalat"/>
          <w:sz w:val="24"/>
          <w:szCs w:val="24"/>
        </w:rPr>
        <w:t>дополнительные финансовые средства</w:t>
      </w:r>
      <w:r w:rsidRPr="00EC09B0">
        <w:rPr>
          <w:rFonts w:ascii="GHEA Grapalat" w:hAnsi="GHEA Grapalat"/>
          <w:sz w:val="24"/>
          <w:szCs w:val="24"/>
        </w:rPr>
        <w:t xml:space="preserve"> </w:t>
      </w:r>
      <w:r>
        <w:rPr>
          <w:rFonts w:ascii="GHEA Grapalat" w:hAnsi="GHEA Grapalat"/>
          <w:sz w:val="24"/>
          <w:szCs w:val="24"/>
        </w:rPr>
        <w:t>не предусматриваются.</w:t>
      </w:r>
    </w:p>
    <w:p w:rsidR="00AE1E6B" w:rsidRDefault="00AE1E6B" w:rsidP="00AE1E6B">
      <w:pPr>
        <w:pStyle w:val="norm"/>
        <w:widowControl w:val="0"/>
        <w:tabs>
          <w:tab w:val="left" w:pos="1134"/>
        </w:tabs>
        <w:spacing w:after="160" w:line="240" w:lineRule="auto"/>
        <w:ind w:firstLine="567"/>
        <w:rPr>
          <w:rFonts w:ascii="GHEA Grapalat" w:hAnsi="GHEA Grapalat"/>
          <w:sz w:val="24"/>
          <w:szCs w:val="24"/>
        </w:rPr>
      </w:pPr>
      <w:r w:rsidRPr="007E7A22">
        <w:rPr>
          <w:rFonts w:ascii="GHEA Grapalat" w:hAnsi="GHEA Grapalat"/>
          <w:sz w:val="24"/>
          <w:szCs w:val="24"/>
        </w:rPr>
        <w:t>Требования настоящего абзаца не применяются в случае, когда заявка подана одн</w:t>
      </w:r>
      <w:r>
        <w:rPr>
          <w:rFonts w:ascii="GHEA Grapalat" w:hAnsi="GHEA Grapalat"/>
          <w:sz w:val="24"/>
          <w:szCs w:val="24"/>
        </w:rPr>
        <w:t xml:space="preserve">им </w:t>
      </w:r>
      <w:r w:rsidRPr="007E7A22">
        <w:rPr>
          <w:rFonts w:ascii="GHEA Grapalat" w:hAnsi="GHEA Grapalat"/>
          <w:sz w:val="24"/>
          <w:szCs w:val="24"/>
        </w:rPr>
        <w:t>участник</w:t>
      </w:r>
      <w:r>
        <w:rPr>
          <w:rFonts w:ascii="GHEA Grapalat" w:hAnsi="GHEA Grapalat"/>
          <w:sz w:val="24"/>
          <w:szCs w:val="24"/>
        </w:rPr>
        <w:t>ом</w:t>
      </w:r>
      <w:r w:rsidRPr="007E7A22">
        <w:rPr>
          <w:rFonts w:ascii="GHEA Grapalat" w:hAnsi="GHEA Grapalat"/>
          <w:sz w:val="24"/>
          <w:szCs w:val="24"/>
        </w:rPr>
        <w:t xml:space="preserve"> или </w:t>
      </w:r>
      <w:r>
        <w:rPr>
          <w:rFonts w:ascii="GHEA Grapalat" w:hAnsi="GHEA Grapalat"/>
          <w:sz w:val="24"/>
          <w:szCs w:val="24"/>
        </w:rPr>
        <w:t xml:space="preserve">по </w:t>
      </w:r>
      <w:r w:rsidRPr="007E7A22">
        <w:rPr>
          <w:rFonts w:ascii="GHEA Grapalat" w:hAnsi="GHEA Grapalat"/>
          <w:sz w:val="24"/>
          <w:szCs w:val="24"/>
        </w:rPr>
        <w:t>требованиям приглашения удовлетворительно оценена заявка только одного участника</w:t>
      </w:r>
      <w:r>
        <w:rPr>
          <w:rFonts w:ascii="GHEA Grapalat" w:hAnsi="GHEA Grapalat"/>
          <w:sz w:val="24"/>
          <w:szCs w:val="24"/>
        </w:rPr>
        <w:t>.</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закупк</w:t>
      </w:r>
      <w:r w:rsidR="00B31341">
        <w:rPr>
          <w:rFonts w:ascii="GHEA Grapalat" w:hAnsi="GHEA Grapalat"/>
          <w:sz w:val="24"/>
          <w:szCs w:val="24"/>
        </w:rPr>
        <w:t>и</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57264D">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xml:space="preserve">, </w:t>
      </w:r>
      <w:r w:rsidRPr="009044F1">
        <w:rPr>
          <w:rFonts w:ascii="GHEA Grapalat" w:hAnsi="GHEA Grapalat"/>
        </w:rPr>
        <w:lastRenderedPageBreak/>
        <w:t>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6D55DC" w:rsidP="006D55DC">
      <w:pPr>
        <w:widowControl w:val="0"/>
        <w:tabs>
          <w:tab w:val="left" w:pos="1276"/>
        </w:tabs>
        <w:rPr>
          <w:rFonts w:ascii="GHEA Grapalat" w:hAnsi="GHEA Grapalat"/>
        </w:rPr>
      </w:pPr>
      <w:r w:rsidRPr="006D55DC">
        <w:rPr>
          <w:rFonts w:ascii="GHEA Grapalat" w:hAnsi="GHEA Grapalat"/>
        </w:rPr>
        <w:t>При этом, если:</w:t>
      </w:r>
    </w:p>
    <w:p w:rsidR="006D55DC" w:rsidRPr="006D55DC" w:rsidRDefault="006D55DC" w:rsidP="006F56B5">
      <w:pPr>
        <w:pStyle w:val="ListParagraph"/>
        <w:widowControl w:val="0"/>
        <w:numPr>
          <w:ilvl w:val="0"/>
          <w:numId w:val="9"/>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6F56B5">
      <w:pPr>
        <w:pStyle w:val="ListParagraph"/>
        <w:widowControl w:val="0"/>
        <w:numPr>
          <w:ilvl w:val="0"/>
          <w:numId w:val="9"/>
        </w:numPr>
        <w:ind w:left="0" w:firstLine="284"/>
        <w:contextualSpacing/>
        <w:jc w:val="both"/>
        <w:rPr>
          <w:rFonts w:ascii="GHEA Grapalat" w:hAnsi="GHEA Grapalat"/>
        </w:rPr>
      </w:pPr>
      <w:r w:rsidRPr="006D55DC">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6D55DC" w:rsidRDefault="006D55DC" w:rsidP="00B46D58">
      <w:pPr>
        <w:widowControl w:val="0"/>
        <w:tabs>
          <w:tab w:val="left" w:pos="1276"/>
        </w:tabs>
        <w:spacing w:after="160"/>
        <w:ind w:firstLine="567"/>
        <w:jc w:val="both"/>
        <w:rPr>
          <w:rFonts w:ascii="GHEA Grapalat" w:hAnsi="GHEA Grapalat"/>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lastRenderedPageBreak/>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AA5BD2"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E520F6">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757B7C">
        <w:rPr>
          <w:rStyle w:val="FootnoteReference"/>
          <w:rFonts w:ascii="GHEA Grapalat" w:hAnsi="GHEA Grapalat"/>
          <w:sz w:val="24"/>
          <w:szCs w:val="24"/>
        </w:rPr>
        <w:footnoteReference w:customMarkFollows="1" w:id="6"/>
        <w:t>10</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lastRenderedPageBreak/>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9E460F">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EE5A30" w:rsidRPr="00B6749E" w:rsidRDefault="00EE5A30" w:rsidP="006F56B5">
      <w:pPr>
        <w:pStyle w:val="BodyTextIndent2"/>
        <w:widowControl w:val="0"/>
        <w:numPr>
          <w:ilvl w:val="0"/>
          <w:numId w:val="10"/>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6F56B5">
      <w:pPr>
        <w:pStyle w:val="norm"/>
        <w:widowControl w:val="0"/>
        <w:numPr>
          <w:ilvl w:val="0"/>
          <w:numId w:val="10"/>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9E460F">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BodyTextIndent2"/>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B06EC9">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 xml:space="preserve">срок, предусмотренный пунктом 10.1 настоящего </w:t>
      </w:r>
      <w:r w:rsidR="00B06EC9" w:rsidRPr="00C61190">
        <w:rPr>
          <w:rFonts w:ascii="GHEA Grapalat" w:hAnsi="GHEA Grapalat"/>
        </w:rPr>
        <w:lastRenderedPageBreak/>
        <w:t>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B06EC9">
      <w:pPr>
        <w:widowControl w:val="0"/>
        <w:tabs>
          <w:tab w:val="left" w:pos="1134"/>
        </w:tabs>
        <w:spacing w:after="160"/>
        <w:ind w:firstLine="567"/>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096865" w:rsidRPr="00925DE0" w:rsidRDefault="007F245B" w:rsidP="009E460F">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ДОГОВОРА</w:t>
      </w:r>
    </w:p>
    <w:p w:rsidR="00FA0EA8" w:rsidRPr="00E03C3D" w:rsidRDefault="00FA0EA8" w:rsidP="00FA0EA8">
      <w:pPr>
        <w:widowControl w:val="0"/>
        <w:tabs>
          <w:tab w:val="left" w:pos="1276"/>
        </w:tabs>
        <w:spacing w:after="160"/>
        <w:jc w:val="both"/>
        <w:rPr>
          <w:rFonts w:ascii="GHEA Grapalat" w:hAnsi="GHEA Grapalat"/>
          <w:color w:val="31849B" w:themeColor="accent5" w:themeShade="BF"/>
        </w:rPr>
      </w:pPr>
      <w:r w:rsidRPr="00E03C3D">
        <w:rPr>
          <w:rFonts w:ascii="GHEA Grapalat" w:hAnsi="GHEA Grapalat"/>
          <w:color w:val="31849B" w:themeColor="accent5" w:themeShade="BF"/>
        </w:rPr>
        <w:t>10.1.</w:t>
      </w:r>
      <w:r w:rsidRPr="00E03C3D">
        <w:rPr>
          <w:rFonts w:ascii="GHEA Grapalat" w:hAnsi="GHEA Grapalat"/>
          <w:color w:val="31849B" w:themeColor="accent5" w:themeShade="BF"/>
        </w:rPr>
        <w:tab/>
        <w:t xml:space="preserve">На основании требования о предоставлении обеспечений квалификации и договора отобранный участник в течение 5-и рабочих дней со дня его получения, обязан представить обеспечения квалификации и договора. </w:t>
      </w:r>
      <w:r w:rsidRPr="00E03C3D">
        <w:rPr>
          <w:rFonts w:ascii="GHEA Grapalat" w:hAnsi="GHEA Grapalat"/>
          <w:strike/>
          <w:color w:val="31849B" w:themeColor="accent5" w:themeShade="BF"/>
        </w:rPr>
        <w:t>Если обеспечение представляется в виде банковской гарантии, то срок, предусмотренный настоящим пунктом, устанавливается в 10 рабочих дней</w:t>
      </w:r>
      <w:r w:rsidRPr="00E03C3D">
        <w:rPr>
          <w:rFonts w:ascii="GHEA Grapalat" w:hAnsi="GHEA Grapalat"/>
          <w:color w:val="31849B" w:themeColor="accent5" w:themeShade="BF"/>
        </w:rPr>
        <w:t xml:space="preserve"> С отобранным участником заключается договор, если он представляет обеспечения квалификации и договора(предоплаты).</w:t>
      </w:r>
      <w:r w:rsidRPr="00E03C3D">
        <w:rPr>
          <w:rFonts w:ascii="GHEA Grapalat" w:hAnsi="GHEA Grapalat"/>
          <w:color w:val="31849B" w:themeColor="accent5" w:themeShade="BF"/>
          <w:vertAlign w:val="superscript"/>
        </w:rPr>
        <w:t>11.1</w:t>
      </w:r>
    </w:p>
    <w:p w:rsidR="00FA0EA8" w:rsidRPr="003D57AD" w:rsidRDefault="00FA0EA8" w:rsidP="00FA0EA8">
      <w:pPr>
        <w:widowControl w:val="0"/>
        <w:tabs>
          <w:tab w:val="left" w:pos="1276"/>
        </w:tabs>
        <w:spacing w:after="160"/>
        <w:jc w:val="both"/>
        <w:rPr>
          <w:rFonts w:ascii="GHEA Grapalat" w:hAnsi="GHEA Grapalat"/>
          <w:lang w:val="hy-AM"/>
        </w:rPr>
      </w:pPr>
      <w:r w:rsidRPr="005D4D74">
        <w:rPr>
          <w:rFonts w:ascii="GHEA Grapalat" w:hAnsi="GHEA Grapalat"/>
          <w:color w:val="31849B" w:themeColor="accent5" w:themeShade="BF"/>
        </w:rPr>
        <w:t xml:space="preserve">10.2 Размер обеспечения квалификации равен 15 процентам от цены закупки товаров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или гарантий, предоставленных банками. </w:t>
      </w:r>
      <w:r w:rsidRPr="00370E40">
        <w:rPr>
          <w:rFonts w:ascii="GHEA Grapalat" w:hAnsi="GHEA Grapalat"/>
        </w:rPr>
        <w:t xml:space="preserve">Причем  обеспечение должно быть действительным как минимум включительно </w:t>
      </w:r>
      <w:r w:rsidRPr="00B81123">
        <w:rPr>
          <w:rFonts w:ascii="GHEA Grapalat" w:hAnsi="GHEA Grapalat"/>
        </w:rPr>
        <w:t xml:space="preserve">до </w:t>
      </w:r>
      <w:r>
        <w:rPr>
          <w:rFonts w:ascii="GHEA Grapalat" w:hAnsi="GHEA Grapalat"/>
        </w:rPr>
        <w:t>2</w:t>
      </w:r>
      <w:r w:rsidRPr="00B81123">
        <w:rPr>
          <w:rFonts w:ascii="GHEA Grapalat" w:hAnsi="GHEA Grapalat"/>
        </w:rPr>
        <w:t>0-го рабочего дня, следующего за днем полного принятия заказчиком результата выполнения контракта.</w:t>
      </w:r>
      <w:r w:rsidRPr="003D57AD">
        <w:rPr>
          <w:rFonts w:ascii="GHEA Grapalat" w:hAnsi="GHEA Grapalat"/>
          <w:vertAlign w:val="superscript"/>
          <w:lang w:val="hy-AM"/>
        </w:rPr>
        <w:t>12.1</w:t>
      </w:r>
    </w:p>
    <w:p w:rsidR="00CD2651" w:rsidRPr="002E6E0C" w:rsidRDefault="00CD2651"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по более чем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 xml:space="preserve">с учетом требований абзаца «в» подпункта 1 пункта 32 </w:t>
      </w:r>
      <w:r w:rsidR="004C098F">
        <w:rPr>
          <w:rFonts w:ascii="GHEA Grapalat" w:hAnsi="GHEA Grapalat" w:cs="Sylfaen"/>
        </w:rPr>
        <w:lastRenderedPageBreak/>
        <w:t>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Default="00CD2651" w:rsidP="00CD2651">
      <w:pPr>
        <w:widowControl w:val="0"/>
        <w:tabs>
          <w:tab w:val="left" w:pos="1276"/>
        </w:tabs>
        <w:spacing w:after="160"/>
        <w:ind w:firstLine="567"/>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1F07A1" w:rsidRPr="00A96E35" w:rsidRDefault="001F07A1" w:rsidP="00CD2651">
      <w:pPr>
        <w:widowControl w:val="0"/>
        <w:tabs>
          <w:tab w:val="left" w:pos="1276"/>
        </w:tabs>
        <w:spacing w:after="160"/>
        <w:ind w:firstLine="567"/>
        <w:jc w:val="both"/>
        <w:rPr>
          <w:rFonts w:ascii="GHEA Grapalat" w:hAnsi="GHEA Grapalat"/>
          <w:strike/>
        </w:rPr>
      </w:pPr>
      <w:r w:rsidRPr="00A96E35">
        <w:rPr>
          <w:rFonts w:ascii="GHEA Grapalat" w:hAnsi="GHEA Grapalat" w:cs="Sylfaen"/>
          <w:strike/>
          <w:lang w:val="hy-AM"/>
        </w:rPr>
        <w:t xml:space="preserve">При этом, если договоры </w:t>
      </w:r>
      <w:r w:rsidRPr="00A96E35">
        <w:rPr>
          <w:rFonts w:ascii="GHEA Grapalat" w:hAnsi="GHEA Grapalat" w:cs="Sylfaen"/>
          <w:strike/>
        </w:rPr>
        <w:t>о закупке</w:t>
      </w:r>
      <w:r w:rsidRPr="00A96E35">
        <w:rPr>
          <w:rFonts w:ascii="GHEA Grapalat" w:hAnsi="GHEA Grapalat" w:cs="Sylfaen"/>
          <w:strike/>
          <w:lang w:val="hy-AM"/>
        </w:rPr>
        <w:t xml:space="preserve"> </w:t>
      </w:r>
      <w:r w:rsidRPr="00A96E35">
        <w:rPr>
          <w:rFonts w:ascii="GHEA Grapalat" w:hAnsi="GHEA Grapalat" w:cs="Sylfaen"/>
          <w:strike/>
        </w:rPr>
        <w:t>работ</w:t>
      </w:r>
      <w:r w:rsidRPr="00A96E35">
        <w:rPr>
          <w:rFonts w:ascii="GHEA Grapalat" w:hAnsi="GHEA Grapalat" w:cs="Sylfaen"/>
          <w:strike/>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A96E35">
        <w:rPr>
          <w:rFonts w:ascii="GHEA Grapalat" w:hAnsi="GHEA Grapalat" w:cs="Sylfaen"/>
          <w:strike/>
        </w:rPr>
        <w:t xml:space="preserve">выделенных </w:t>
      </w:r>
      <w:r w:rsidRPr="00A96E35">
        <w:rPr>
          <w:rFonts w:ascii="GHEA Grapalat" w:hAnsi="GHEA Grapalat" w:cs="Sylfaen"/>
          <w:strike/>
          <w:lang w:val="hy-AM"/>
        </w:rPr>
        <w:t xml:space="preserve">финансовых </w:t>
      </w:r>
      <w:r w:rsidRPr="00A96E35">
        <w:rPr>
          <w:rFonts w:ascii="GHEA Grapalat" w:hAnsi="GHEA Grapalat" w:cs="Sylfaen"/>
          <w:strike/>
        </w:rPr>
        <w:t>средств</w:t>
      </w:r>
      <w:r w:rsidRPr="00A96E35">
        <w:rPr>
          <w:rFonts w:ascii="GHEA Grapalat" w:hAnsi="GHEA Grapalat" w:cs="Sylfaen"/>
          <w:strike/>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A96E35">
        <w:rPr>
          <w:rFonts w:ascii="GHEA Grapalat" w:hAnsi="GHEA Grapalat" w:cs="Sylfaen"/>
          <w:strike/>
        </w:rPr>
        <w:t>.</w:t>
      </w:r>
    </w:p>
    <w:p w:rsidR="00055FCF" w:rsidRDefault="00055FCF">
      <w:pPr>
        <w:rPr>
          <w:rFonts w:ascii="GHEA Grapalat" w:hAnsi="GHEA Grapalat"/>
        </w:rPr>
      </w:pPr>
      <w:r>
        <w:rPr>
          <w:rFonts w:ascii="GHEA Grapalat" w:hAnsi="GHEA Grapalat"/>
        </w:rPr>
        <w:t>--------------------------</w:t>
      </w:r>
    </w:p>
    <w:p w:rsidR="00055FCF" w:rsidRPr="009F031B" w:rsidRDefault="00055FCF" w:rsidP="00055FCF">
      <w:pPr>
        <w:pStyle w:val="FootnoteText"/>
        <w:jc w:val="both"/>
        <w:rPr>
          <w:rFonts w:ascii="GHEA Grapalat" w:hAnsi="GHEA Grapalat"/>
          <w:i/>
        </w:rPr>
      </w:pPr>
      <w:r w:rsidRPr="009F031B">
        <w:rPr>
          <w:rFonts w:ascii="GHEA Grapalat" w:hAnsi="GHEA Grapalat"/>
          <w:i/>
        </w:rPr>
        <w:t>1</w:t>
      </w:r>
      <w:r w:rsidR="00682C6C" w:rsidRPr="009F031B">
        <w:rPr>
          <w:rFonts w:ascii="GHEA Grapalat" w:hAnsi="GHEA Grapalat"/>
          <w:i/>
        </w:rPr>
        <w:t>2</w:t>
      </w:r>
      <w:r w:rsidRPr="009F031B">
        <w:rPr>
          <w:rFonts w:ascii="GHEA Grapalat" w:hAnsi="GHEA Grapalat"/>
          <w:i/>
        </w:rPr>
        <w:t>.1 Если цена</w:t>
      </w:r>
      <w:r w:rsidR="002D7901">
        <w:rPr>
          <w:rFonts w:ascii="GHEA Grapalat" w:hAnsi="GHEA Grapalat"/>
          <w:i/>
        </w:rPr>
        <w:t xml:space="preserve"> закупки</w:t>
      </w:r>
      <w:r w:rsidRPr="009F031B">
        <w:rPr>
          <w:rFonts w:ascii="GHEA Grapalat" w:hAnsi="GHEA Grapalat"/>
          <w:i/>
        </w:rPr>
        <w:t xml:space="preserve"> данного лота по заявке на закупку</w:t>
      </w:r>
      <w:r w:rsidRPr="009F031B">
        <w:rPr>
          <w:rFonts w:ascii="Cambria Math" w:hAnsi="Cambria Math" w:cs="Cambria Math"/>
          <w:i/>
        </w:rPr>
        <w:t>․</w:t>
      </w:r>
    </w:p>
    <w:p w:rsidR="00055FCF" w:rsidRPr="009F031B" w:rsidRDefault="00055FCF" w:rsidP="00055FCF">
      <w:pPr>
        <w:pStyle w:val="FootnoteText"/>
        <w:jc w:val="both"/>
        <w:rPr>
          <w:rFonts w:ascii="GHEA Grapalat" w:hAnsi="GHEA Grapalat"/>
          <w:i/>
        </w:rPr>
      </w:pPr>
      <w:r w:rsidRPr="009F031B">
        <w:rPr>
          <w:rFonts w:ascii="GHEA Grapalat" w:hAnsi="GHEA Grapalat"/>
          <w:i/>
        </w:rPr>
        <w:t>-не превышает двадцатипятикратный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w:t>
      </w:r>
      <w:r w:rsidRPr="009F031B">
        <w:rPr>
          <w:rFonts w:ascii="Cambria Math" w:hAnsi="Cambria Math" w:cs="Cambria Math"/>
          <w:i/>
        </w:rPr>
        <w:t>․</w:t>
      </w:r>
    </w:p>
    <w:p w:rsidR="00055FCF" w:rsidRPr="009F031B" w:rsidRDefault="00055FCF" w:rsidP="00055FCF">
      <w:pPr>
        <w:pStyle w:val="FootnoteText"/>
        <w:jc w:val="both"/>
        <w:rPr>
          <w:rFonts w:ascii="GHEA Grapalat" w:hAnsi="GHEA Grapalat"/>
          <w:i/>
        </w:rPr>
      </w:pPr>
      <w:r w:rsidRPr="009F031B">
        <w:rPr>
          <w:rFonts w:ascii="GHEA Grapalat" w:hAnsi="GHEA Grapalat"/>
          <w:i/>
        </w:rPr>
        <w:t xml:space="preserve">- не превышает </w:t>
      </w:r>
      <w:r w:rsidR="00D532B5" w:rsidRPr="00D532B5">
        <w:rPr>
          <w:rFonts w:ascii="GHEA Grapalat" w:hAnsi="GHEA Grapalat"/>
          <w:i/>
        </w:rPr>
        <w:t xml:space="preserve">восьмидесятикратный </w:t>
      </w:r>
      <w:r w:rsidRPr="009F031B">
        <w:rPr>
          <w:rFonts w:ascii="GHEA Grapalat" w:hAnsi="GHEA Grapalat"/>
          <w:i/>
        </w:rPr>
        <w:t>размер базовой единицы закупок, но более двадцатипятикратного или менее двадцатипятикратного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 соглашения о неустойке (приложение 4</w:t>
      </w:r>
      <w:r w:rsidRPr="00D532B5">
        <w:rPr>
          <w:rFonts w:ascii="GHEA Grapalat" w:hAnsi="GHEA Grapalat"/>
          <w:i/>
        </w:rPr>
        <w:t>․</w:t>
      </w:r>
      <w:r w:rsidRPr="009F031B">
        <w:rPr>
          <w:rFonts w:ascii="GHEA Grapalat" w:hAnsi="GHEA Grapalat"/>
          <w:i/>
        </w:rPr>
        <w:t xml:space="preserve">2) </w:t>
      </w:r>
      <w:r w:rsidRPr="00D532B5">
        <w:rPr>
          <w:rFonts w:ascii="GHEA Grapalat" w:hAnsi="GHEA Grapalat"/>
          <w:i/>
        </w:rPr>
        <w:t>или</w:t>
      </w:r>
      <w:r w:rsidRPr="009F031B">
        <w:rPr>
          <w:rFonts w:ascii="GHEA Grapalat" w:hAnsi="GHEA Grapalat"/>
          <w:i/>
        </w:rPr>
        <w:t xml:space="preserve">", </w:t>
      </w:r>
      <w:r w:rsidRPr="00D532B5">
        <w:rPr>
          <w:rFonts w:ascii="GHEA Grapalat" w:hAnsi="GHEA Grapalat"/>
          <w:i/>
        </w:rPr>
        <w:t>а</w:t>
      </w:r>
      <w:r w:rsidRPr="009F031B">
        <w:rPr>
          <w:rFonts w:ascii="GHEA Grapalat" w:hAnsi="GHEA Grapalat"/>
          <w:i/>
        </w:rPr>
        <w:t xml:space="preserve"> </w:t>
      </w:r>
      <w:r w:rsidRPr="00D532B5">
        <w:rPr>
          <w:rFonts w:ascii="GHEA Grapalat" w:hAnsi="GHEA Grapalat"/>
          <w:i/>
        </w:rPr>
        <w:t>число</w:t>
      </w:r>
      <w:r w:rsidRPr="009F031B">
        <w:rPr>
          <w:rFonts w:ascii="GHEA Grapalat" w:hAnsi="GHEA Grapalat"/>
          <w:i/>
        </w:rPr>
        <w:t xml:space="preserve"> " 20 "</w:t>
      </w:r>
      <w:r w:rsidRPr="00D532B5">
        <w:rPr>
          <w:rFonts w:ascii="GHEA Grapalat" w:hAnsi="GHEA Grapalat"/>
          <w:i/>
        </w:rPr>
        <w:t>заменяется</w:t>
      </w:r>
      <w:r w:rsidRPr="009F031B">
        <w:rPr>
          <w:rFonts w:ascii="GHEA Grapalat" w:hAnsi="GHEA Grapalat"/>
          <w:i/>
        </w:rPr>
        <w:t xml:space="preserve"> </w:t>
      </w:r>
      <w:r w:rsidRPr="00D532B5">
        <w:rPr>
          <w:rFonts w:ascii="GHEA Grapalat" w:hAnsi="GHEA Grapalat"/>
          <w:i/>
        </w:rPr>
        <w:t>числом</w:t>
      </w:r>
      <w:r w:rsidRPr="009F031B">
        <w:rPr>
          <w:rFonts w:ascii="GHEA Grapalat" w:hAnsi="GHEA Grapalat"/>
          <w:i/>
        </w:rPr>
        <w:t xml:space="preserve"> "90".</w:t>
      </w:r>
    </w:p>
    <w:p w:rsidR="00055FCF" w:rsidRPr="009F031B" w:rsidRDefault="00055FCF" w:rsidP="00055FCF">
      <w:pPr>
        <w:pStyle w:val="FootnoteText"/>
        <w:jc w:val="both"/>
        <w:rPr>
          <w:rFonts w:ascii="GHEA Grapalat" w:hAnsi="GHEA Grapalat"/>
          <w:i/>
        </w:rPr>
      </w:pPr>
      <w:r w:rsidRPr="009F031B">
        <w:rPr>
          <w:rFonts w:ascii="GHEA Grapalat" w:hAnsi="GHEA Grapalat"/>
          <w:i/>
        </w:rPr>
        <w:t xml:space="preserve">- превышает </w:t>
      </w:r>
      <w:r w:rsidR="00D532B5" w:rsidRPr="00D532B5">
        <w:rPr>
          <w:rFonts w:ascii="GHEA Grapalat" w:hAnsi="GHEA Grapalat"/>
          <w:i/>
        </w:rPr>
        <w:t>восьмидесятикратный</w:t>
      </w:r>
      <w:r w:rsidRPr="009F031B">
        <w:rPr>
          <w:rFonts w:ascii="GHEA Grapalat" w:hAnsi="GHEA Grapalat"/>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rsidR="00CD2651" w:rsidRPr="00D532B5" w:rsidRDefault="00055FCF">
      <w:pPr>
        <w:rPr>
          <w:rFonts w:ascii="GHEA Grapalat" w:hAnsi="GHEA Grapalat"/>
          <w:i/>
          <w:sz w:val="20"/>
          <w:szCs w:val="20"/>
        </w:rPr>
      </w:pPr>
      <w:r w:rsidRPr="00D532B5">
        <w:rPr>
          <w:rFonts w:ascii="GHEA Grapalat" w:hAnsi="GHEA Grapalat"/>
          <w:i/>
          <w:sz w:val="20"/>
          <w:szCs w:val="20"/>
        </w:rPr>
        <w:t xml:space="preserve">  </w:t>
      </w:r>
    </w:p>
    <w:p w:rsidR="00816D27" w:rsidRDefault="00816D27">
      <w:pPr>
        <w:rPr>
          <w:rFonts w:ascii="GHEA Grapalat" w:hAnsi="GHEA Grapalat" w:cs="Sylfaen"/>
        </w:rPr>
      </w:pPr>
      <w:r>
        <w:rPr>
          <w:rFonts w:ascii="GHEA Grapalat" w:hAnsi="GHEA Grapalat" w:cs="Sylfaen"/>
        </w:rPr>
        <w:br w:type="page"/>
      </w:r>
    </w:p>
    <w:p w:rsidR="00CD2651" w:rsidRPr="00C5425A" w:rsidRDefault="00CD2651" w:rsidP="00CD2651">
      <w:pPr>
        <w:widowControl w:val="0"/>
        <w:tabs>
          <w:tab w:val="left" w:pos="1276"/>
        </w:tabs>
        <w:spacing w:after="160"/>
        <w:ind w:firstLine="567"/>
        <w:jc w:val="both"/>
        <w:rPr>
          <w:rFonts w:ascii="GHEA Grapalat" w:hAnsi="GHEA Grapalat" w:cs="Sylfaen"/>
          <w:strike/>
        </w:rPr>
      </w:pPr>
      <w:r w:rsidRPr="00C5425A">
        <w:rPr>
          <w:rFonts w:ascii="GHEA Grapalat" w:hAnsi="GHEA Grapalat" w:cs="Sylfaen"/>
          <w:strike/>
        </w:rPr>
        <w:lastRenderedPageBreak/>
        <w:t xml:space="preserve">Обеспечение квалификации в виде </w:t>
      </w:r>
      <w:r w:rsidR="00CF4708" w:rsidRPr="00C5425A">
        <w:rPr>
          <w:rFonts w:ascii="GHEA Grapalat" w:hAnsi="GHEA Grapalat" w:cs="Sylfaen"/>
          <w:strike/>
        </w:rPr>
        <w:t xml:space="preserve">банковской </w:t>
      </w:r>
      <w:r w:rsidRPr="00C5425A">
        <w:rPr>
          <w:rFonts w:ascii="GHEA Grapalat" w:hAnsi="GHEA Grapalat" w:cs="Sylfaen"/>
          <w:strike/>
        </w:rPr>
        <w:t>гарантии отобранный участник представляет согласно приложению 4 или приложению 4.1.</w:t>
      </w:r>
      <w:r w:rsidRPr="00C5425A">
        <w:rPr>
          <w:rStyle w:val="FootnoteReference"/>
          <w:rFonts w:ascii="GHEA Grapalat" w:hAnsi="GHEA Grapalat" w:cs="Sylfaen"/>
          <w:strike/>
        </w:rPr>
        <w:footnoteReference w:customMarkFollows="1" w:id="7"/>
        <w:t>11</w:t>
      </w:r>
    </w:p>
    <w:p w:rsidR="002406D8" w:rsidRPr="00853D2D" w:rsidRDefault="002406D8" w:rsidP="00B46D58">
      <w:pPr>
        <w:widowControl w:val="0"/>
        <w:tabs>
          <w:tab w:val="left" w:pos="1276"/>
        </w:tabs>
        <w:spacing w:after="160"/>
        <w:ind w:firstLine="567"/>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 xml:space="preserve"> обязательство, которое влечет за собой одностороннее расторжение договора заказчиком.</w:t>
      </w:r>
    </w:p>
    <w:p w:rsidR="00366C4E" w:rsidRPr="00853D2D" w:rsidRDefault="00030D40" w:rsidP="00B46D58">
      <w:pPr>
        <w:widowControl w:val="0"/>
        <w:tabs>
          <w:tab w:val="left" w:pos="1276"/>
        </w:tabs>
        <w:spacing w:after="160"/>
        <w:ind w:firstLine="567"/>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 (Приложение 5)</w:t>
      </w:r>
      <w:r w:rsidR="00375E5E" w:rsidRPr="00853D2D">
        <w:rPr>
          <w:rFonts w:ascii="GHEA Grapalat" w:hAnsi="GHEA Grapalat"/>
        </w:rPr>
        <w:t xml:space="preserve"> или наличных денег</w:t>
      </w:r>
      <w:r w:rsidR="00C019F8" w:rsidRPr="00853D2D">
        <w:rPr>
          <w:rStyle w:val="FootnoteReference"/>
          <w:rFonts w:ascii="GHEA Grapalat" w:hAnsi="GHEA Grapalat"/>
        </w:rPr>
        <w:footnoteReference w:customMarkFollows="1" w:id="8"/>
        <w:t>12</w:t>
      </w:r>
      <w:r w:rsidR="00375E5E" w:rsidRPr="00853D2D">
        <w:rPr>
          <w:rFonts w:ascii="GHEA Grapalat" w:hAnsi="GHEA Grapalat"/>
        </w:rPr>
        <w:t>.</w:t>
      </w:r>
    </w:p>
    <w:p w:rsidR="0011249D" w:rsidRDefault="0058395E" w:rsidP="00B46D58">
      <w:pPr>
        <w:widowControl w:val="0"/>
        <w:tabs>
          <w:tab w:val="left" w:pos="1276"/>
        </w:tabs>
        <w:spacing w:after="160"/>
        <w:ind w:firstLine="567"/>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r w:rsidR="0075486A" w:rsidRPr="00AA515D">
        <w:rPr>
          <w:rFonts w:ascii="GHEA Grapalat" w:hAnsi="GHEA Grapalat" w:cs="Sylfaen"/>
        </w:rPr>
        <w:t>догогвора</w:t>
      </w:r>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r w:rsidR="0075486A" w:rsidRPr="00AA515D">
        <w:rPr>
          <w:rFonts w:ascii="GHEA Grapalat" w:hAnsi="GHEA Grapalat"/>
        </w:rPr>
        <w:t>догогвора</w:t>
      </w:r>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963991">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lastRenderedPageBreak/>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7811E5">
        <w:rPr>
          <w:rFonts w:ascii="GHEA Grapalat" w:hAnsi="GHEA Grapalat"/>
        </w:rPr>
        <w:t>П</w:t>
      </w:r>
      <w:r w:rsidR="007811E5" w:rsidRPr="001647D2">
        <w:rPr>
          <w:rFonts w:ascii="GHEA Grapalat" w:hAnsi="GHEA Grapalat"/>
        </w:rPr>
        <w:t xml:space="preserve">риложение </w:t>
      </w:r>
      <w:r w:rsidR="007811E5">
        <w:rPr>
          <w:rFonts w:ascii="GHEA Grapalat" w:hAnsi="GHEA Grapalat"/>
        </w:rPr>
        <w:t>5.2</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2807DD" w:rsidRDefault="002807DD" w:rsidP="002807DD">
      <w:pPr>
        <w:rPr>
          <w:rFonts w:ascii="GHEA Grapalat" w:hAnsi="GHEA Grapalat"/>
          <w:b/>
        </w:rPr>
      </w:pPr>
      <w:r>
        <w:rPr>
          <w:rFonts w:ascii="GHEA Grapalat" w:hAnsi="GHEA Grapalat"/>
          <w:b/>
        </w:rPr>
        <w:t xml:space="preserve">                         </w:t>
      </w:r>
    </w:p>
    <w:p w:rsidR="0074650E" w:rsidRDefault="0074650E" w:rsidP="0074650E">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2807DD" w:rsidRDefault="002807DD" w:rsidP="002807DD">
      <w:pPr>
        <w:rPr>
          <w:rFonts w:ascii="GHEA Grapalat" w:hAnsi="GHEA Grapalat"/>
          <w:b/>
        </w:rPr>
      </w:pPr>
    </w:p>
    <w:p w:rsidR="00DA751A" w:rsidRDefault="00DA751A"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w:t>
      </w:r>
      <w:r w:rsidRPr="009044F1">
        <w:rPr>
          <w:rFonts w:ascii="GHEA Grapalat" w:hAnsi="GHEA Grapalat"/>
        </w:rPr>
        <w:lastRenderedPageBreak/>
        <w:t>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E5A9F">
        <w:rPr>
          <w:rStyle w:val="FootnoteReference"/>
          <w:rFonts w:ascii="GHEA Grapalat" w:hAnsi="GHEA Grapalat"/>
        </w:rPr>
        <w:footnoteReference w:customMarkFollows="1" w:id="9"/>
        <w:t>13</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lastRenderedPageBreak/>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 xml:space="preserve">бязанность доказывать факты соблюдения порядка оспариваемых действий (бездействия) и обстоятельств, лежащих в основе решений, а также </w:t>
      </w:r>
      <w:r w:rsidRPr="00570BBD">
        <w:rPr>
          <w:rFonts w:ascii="GHEA Grapalat" w:hAnsi="GHEA Grapalat"/>
        </w:rPr>
        <w:lastRenderedPageBreak/>
        <w:t>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4373E3" w:rsidRDefault="004373E3" w:rsidP="00B46D58">
      <w:pPr>
        <w:rPr>
          <w:rFonts w:ascii="GHEA Grapalat" w:hAnsi="GHEA Grapalat"/>
          <w:b/>
        </w:rPr>
      </w:pPr>
    </w:p>
    <w:p w:rsidR="00503980" w:rsidRDefault="00503980">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886CD6">
        <w:rPr>
          <w:rFonts w:ascii="GHEA Grapalat" w:hAnsi="GHEA Grapalat"/>
          <w:b/>
        </w:rPr>
        <w:t>О ЗАПРОСЕ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412DF7">
      <w:pPr>
        <w:widowControl w:val="0"/>
        <w:spacing w:after="160"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FootnoteReference"/>
          <w:rFonts w:ascii="GHEA Grapalat" w:hAnsi="GHEA Grapalat"/>
        </w:rPr>
        <w:footnoteReference w:customMarkFollows="1" w:id="10"/>
        <w:t>14</w:t>
      </w:r>
    </w:p>
    <w:p w:rsidR="00E67BA7" w:rsidRPr="00E267E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lastRenderedPageBreak/>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151A6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6B3EB9" w:rsidRPr="006B3EB9">
        <w:rPr>
          <w:rFonts w:ascii="GHEA Grapalat" w:hAnsi="GHEA Grapalat"/>
        </w:rPr>
        <w:t xml:space="preserve">2 </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1B167C" w:rsidRDefault="00B2572B" w:rsidP="001B167C">
      <w:pPr>
        <w:pStyle w:val="BodyTextIndent3"/>
        <w:widowControl w:val="0"/>
        <w:spacing w:after="160" w:line="240" w:lineRule="auto"/>
        <w:jc w:val="right"/>
        <w:rPr>
          <w:rFonts w:ascii="GHEA Grapalat" w:hAnsi="GHEA Grapalat" w:cs="Sylfaen"/>
          <w:b/>
        </w:rPr>
      </w:pPr>
      <w:r w:rsidRPr="00BF4E90">
        <w:rPr>
          <w:rFonts w:ascii="GHEA Grapalat" w:hAnsi="GHEA Grapalat"/>
          <w:b/>
          <w:sz w:val="24"/>
          <w:szCs w:val="24"/>
        </w:rPr>
        <w:t xml:space="preserve">к Приглашению на </w:t>
      </w:r>
      <w:r w:rsidR="00886CD6">
        <w:rPr>
          <w:rFonts w:ascii="GHEA Grapalat" w:hAnsi="GHEA Grapalat"/>
          <w:b/>
          <w:sz w:val="24"/>
          <w:szCs w:val="24"/>
        </w:rPr>
        <w:t>О ЗАПРОСЕ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886CD6">
        <w:rPr>
          <w:rFonts w:ascii="GHEA Grapalat" w:hAnsi="GHEA Grapalat"/>
          <w:b/>
          <w:color w:val="548DD4" w:themeColor="text2" w:themeTint="99"/>
          <w:sz w:val="24"/>
          <w:szCs w:val="24"/>
          <w:lang w:val="en-US"/>
        </w:rPr>
        <w:t>ZINAR</w:t>
      </w:r>
      <w:r w:rsidR="00886CD6" w:rsidRPr="00886CD6">
        <w:rPr>
          <w:rFonts w:ascii="GHEA Grapalat" w:hAnsi="GHEA Grapalat"/>
          <w:b/>
          <w:color w:val="548DD4" w:themeColor="text2" w:themeTint="99"/>
          <w:sz w:val="24"/>
          <w:szCs w:val="24"/>
        </w:rPr>
        <w:t>-</w:t>
      </w:r>
      <w:r w:rsidR="00886CD6">
        <w:rPr>
          <w:rFonts w:ascii="GHEA Grapalat" w:hAnsi="GHEA Grapalat"/>
          <w:b/>
          <w:color w:val="548DD4" w:themeColor="text2" w:themeTint="99"/>
          <w:sz w:val="24"/>
          <w:szCs w:val="24"/>
          <w:lang w:val="en-US"/>
        </w:rPr>
        <w:t>GHTSDZB</w:t>
      </w:r>
      <w:r w:rsidR="00886CD6" w:rsidRPr="00886CD6">
        <w:rPr>
          <w:rFonts w:ascii="GHEA Grapalat" w:hAnsi="GHEA Grapalat"/>
          <w:b/>
          <w:color w:val="548DD4" w:themeColor="text2" w:themeTint="99"/>
          <w:sz w:val="24"/>
          <w:szCs w:val="24"/>
        </w:rPr>
        <w:t>-22/9</w:t>
      </w: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886CD6">
        <w:rPr>
          <w:rFonts w:ascii="GHEA Grapalat" w:hAnsi="GHEA Grapalat"/>
          <w:color w:val="auto"/>
          <w:sz w:val="24"/>
          <w:szCs w:val="24"/>
        </w:rPr>
        <w:t>О ЗАПРОСЕ КОТИРОВОК</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886CD6">
        <w:rPr>
          <w:rFonts w:ascii="GHEA Grapalat" w:hAnsi="GHEA Grapalat"/>
          <w:b/>
          <w:color w:val="548DD4" w:themeColor="text2" w:themeTint="99"/>
          <w:lang w:val="en-US"/>
        </w:rPr>
        <w:t>ZINAR-GHTSDZB-22/9</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886CD6" w:rsidP="00B46D58">
      <w:pPr>
        <w:spacing w:after="160"/>
        <w:jc w:val="both"/>
        <w:rPr>
          <w:rFonts w:ascii="GHEA Grapalat" w:hAnsi="GHEA Grapalat"/>
        </w:rPr>
      </w:pPr>
      <w:r>
        <w:rPr>
          <w:rFonts w:ascii="GHEA Grapalat" w:hAnsi="GHEA Grapalat"/>
        </w:rPr>
        <w:t>О ЗАПРОСЕ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6B3E56" w:rsidRDefault="006B3E56" w:rsidP="006F56B5">
      <w:pPr>
        <w:pStyle w:val="ListParagraph"/>
        <w:widowControl w:val="0"/>
        <w:numPr>
          <w:ilvl w:val="0"/>
          <w:numId w:val="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886CD6">
        <w:rPr>
          <w:rFonts w:ascii="GHEA Grapalat" w:hAnsi="GHEA Grapalat"/>
        </w:rPr>
        <w:t>О ЗАПРОСЕ КОТИРОВОК</w:t>
      </w:r>
      <w:r>
        <w:rPr>
          <w:rFonts w:ascii="GHEA Grapalat" w:hAnsi="GHEA Grapalat"/>
        </w:rPr>
        <w:t xml:space="preserve"> под кодом </w:t>
      </w:r>
      <w:r w:rsidR="00886CD6">
        <w:rPr>
          <w:rFonts w:ascii="GHEA Grapalat" w:hAnsi="GHEA Grapalat"/>
        </w:rPr>
        <w:t>ZINAR-GHTSDZB-22/9</w:t>
      </w:r>
      <w:r>
        <w:rPr>
          <w:rFonts w:ascii="GHEA Grapalat" w:hAnsi="GHEA Grapalat"/>
        </w:rPr>
        <w:t>*,</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w:t>
      </w:r>
      <w:r w:rsidR="00FB3E24" w:rsidRPr="00FB3E24">
        <w:rPr>
          <w:rFonts w:ascii="GHEA Grapalat" w:hAnsi="GHEA Grapalat"/>
          <w:vertAlign w:val="superscript"/>
        </w:rPr>
        <w:t>17</w:t>
      </w:r>
      <w:r w:rsidR="00952531">
        <w:rPr>
          <w:rFonts w:ascii="GHEA Grapalat" w:hAnsi="GHEA Grapalat"/>
        </w:rPr>
        <w:t>,</w:t>
      </w:r>
    </w:p>
    <w:p w:rsidR="006B3E56" w:rsidRDefault="006B3E56" w:rsidP="006F56B5">
      <w:pPr>
        <w:pStyle w:val="ListParagraph"/>
        <w:widowControl w:val="0"/>
        <w:numPr>
          <w:ilvl w:val="0"/>
          <w:numId w:val="1"/>
        </w:numPr>
        <w:tabs>
          <w:tab w:val="left" w:pos="567"/>
        </w:tabs>
        <w:spacing w:after="160"/>
        <w:jc w:val="both"/>
        <w:rPr>
          <w:rFonts w:ascii="GHEA Grapalat" w:hAnsi="GHEA Grapalat" w:cs="Arial"/>
        </w:rPr>
      </w:pPr>
      <w:r>
        <w:rPr>
          <w:rFonts w:ascii="GHEA Grapalat" w:hAnsi="GHEA Grapalat"/>
        </w:rPr>
        <w:t xml:space="preserve">в рамках участия в </w:t>
      </w:r>
      <w:r w:rsidR="00886CD6">
        <w:rPr>
          <w:rFonts w:ascii="GHEA Grapalat" w:hAnsi="GHEA Grapalat"/>
        </w:rPr>
        <w:t>О ЗАПРОСЕ КОТИРОВОК</w:t>
      </w:r>
      <w:r w:rsidR="00305944">
        <w:rPr>
          <w:rFonts w:ascii="GHEA Grapalat" w:hAnsi="GHEA Grapalat"/>
        </w:rPr>
        <w:t xml:space="preserve"> </w:t>
      </w:r>
      <w:r>
        <w:rPr>
          <w:rFonts w:ascii="GHEA Grapalat" w:hAnsi="GHEA Grapalat"/>
        </w:rPr>
        <w:t xml:space="preserve">под кодом </w:t>
      </w:r>
      <w:r w:rsidR="00886CD6">
        <w:rPr>
          <w:rFonts w:ascii="GHEA Grapalat" w:hAnsi="GHEA Grapalat"/>
        </w:rPr>
        <w:t>ZINAR-GHTSDZB-22/9</w:t>
      </w:r>
      <w:r>
        <w:rPr>
          <w:rFonts w:ascii="GHEA Grapalat" w:hAnsi="GHEA Grapalat"/>
        </w:rPr>
        <w:t>*</w:t>
      </w:r>
    </w:p>
    <w:p w:rsidR="006B3E56" w:rsidRDefault="006B3E56" w:rsidP="006F56B5">
      <w:pPr>
        <w:pStyle w:val="ListParagraph"/>
        <w:widowControl w:val="0"/>
        <w:numPr>
          <w:ilvl w:val="0"/>
          <w:numId w:val="2"/>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00C026EF" w:rsidRPr="00326396">
        <w:rPr>
          <w:rFonts w:ascii="GHEA Grapalat" w:hAnsi="GHEA Grapalat"/>
          <w:lang w:val="hy-AM"/>
        </w:rPr>
        <w:t>недобросовестн</w:t>
      </w:r>
      <w:r w:rsidR="00C026EF">
        <w:rPr>
          <w:rFonts w:ascii="GHEA Grapalat" w:hAnsi="GHEA Grapalat"/>
        </w:rPr>
        <w:t>ой</w:t>
      </w:r>
      <w:r w:rsidR="00C026EF" w:rsidRPr="00326396">
        <w:rPr>
          <w:rFonts w:ascii="GHEA Grapalat" w:hAnsi="GHEA Grapalat"/>
          <w:lang w:val="hy-AM"/>
        </w:rPr>
        <w:t xml:space="preserve"> конкуренци</w:t>
      </w:r>
      <w:r w:rsidR="00C026EF">
        <w:rPr>
          <w:rFonts w:ascii="GHEA Grapalat" w:hAnsi="GHEA Grapalat"/>
        </w:rPr>
        <w:t xml:space="preserve">и, </w:t>
      </w:r>
      <w:r>
        <w:rPr>
          <w:rFonts w:ascii="GHEA Grapalat" w:hAnsi="GHEA Grapalat"/>
        </w:rPr>
        <w:t>злоупотребления доминирующим положением и антиконкурентного соглашения,</w:t>
      </w:r>
    </w:p>
    <w:p w:rsidR="006B3E56" w:rsidRDefault="006B3E56" w:rsidP="006F56B5">
      <w:pPr>
        <w:pStyle w:val="ListParagraph"/>
        <w:widowControl w:val="0"/>
        <w:numPr>
          <w:ilvl w:val="0"/>
          <w:numId w:val="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886CD6">
        <w:rPr>
          <w:rFonts w:ascii="GHEA Grapalat" w:hAnsi="GHEA Grapalat"/>
        </w:rPr>
        <w:t>О ЗАПРОСЕ КОТИРОВОК</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FootnoteReference"/>
          <w:rFonts w:ascii="GHEA Grapalat" w:hAnsi="GHEA Grapalat"/>
          <w:sz w:val="32"/>
          <w:szCs w:val="32"/>
        </w:rPr>
        <w:footnoteReference w:customMarkFollows="1" w:id="11"/>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lastRenderedPageBreak/>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pPr>
        <w:rPr>
          <w:ins w:id="2" w:author="Inesa Kocharyan" w:date="2021-09-01T14:04:00Z"/>
          <w:rFonts w:ascii="GHEA Grapalat" w:hAnsi="GHEA Grapalat"/>
          <w:b/>
        </w:rPr>
      </w:pPr>
      <w:r>
        <w:rPr>
          <w:rFonts w:ascii="GHEA Grapalat" w:hAnsi="GHEA Grapalat"/>
          <w:b/>
        </w:rPr>
        <w:br w:type="page"/>
      </w:r>
    </w:p>
    <w:p w:rsidR="00652A78" w:rsidRDefault="00652A78" w:rsidP="00652A78">
      <w:pPr>
        <w:jc w:val="right"/>
        <w:rPr>
          <w:rFonts w:ascii="GHEA Grapalat" w:hAnsi="GHEA Grapalat"/>
          <w:b/>
        </w:rPr>
      </w:pPr>
      <w:r>
        <w:rPr>
          <w:rFonts w:ascii="GHEA Grapalat" w:hAnsi="GHEA Grapalat"/>
          <w:b/>
        </w:rPr>
        <w:lastRenderedPageBreak/>
        <w:t>Приложение 1.</w:t>
      </w:r>
      <w:r w:rsidR="00BD3FDD">
        <w:rPr>
          <w:rFonts w:ascii="GHEA Grapalat" w:hAnsi="GHEA Grapalat"/>
          <w:b/>
        </w:rPr>
        <w:t>1</w:t>
      </w:r>
      <w:r>
        <w:rPr>
          <w:rFonts w:ascii="GHEA Grapalat" w:hAnsi="GHEA Grapalat"/>
          <w:b/>
        </w:rPr>
        <w:t xml:space="preserve">** </w:t>
      </w:r>
    </w:p>
    <w:p w:rsidR="00652A78" w:rsidRPr="00FA6464" w:rsidRDefault="00652A78" w:rsidP="00652A78">
      <w:pPr>
        <w:jc w:val="right"/>
        <w:rPr>
          <w:rFonts w:ascii="GHEA Grapalat" w:hAnsi="GHEA Grapalat"/>
          <w:b/>
        </w:rPr>
      </w:pPr>
      <w:r w:rsidRPr="001439BD">
        <w:rPr>
          <w:rFonts w:ascii="GHEA Grapalat" w:hAnsi="GHEA Grapalat"/>
          <w:b/>
        </w:rPr>
        <w:t xml:space="preserve">к Приглашению на </w:t>
      </w:r>
      <w:r w:rsidR="00886CD6">
        <w:rPr>
          <w:rFonts w:ascii="GHEA Grapalat" w:hAnsi="GHEA Grapalat"/>
          <w:b/>
        </w:rPr>
        <w:t>О ЗАПРОСЕ КОТИРОВОК</w:t>
      </w:r>
    </w:p>
    <w:p w:rsidR="00652A78" w:rsidRPr="00BD3FDD" w:rsidRDefault="00652A78" w:rsidP="00652A78">
      <w:pPr>
        <w:pStyle w:val="Heading3"/>
        <w:keepNext w:val="0"/>
        <w:widowControl w:val="0"/>
        <w:spacing w:after="160" w:line="240" w:lineRule="auto"/>
        <w:ind w:firstLine="567"/>
        <w:jc w:val="right"/>
        <w:rPr>
          <w:rFonts w:ascii="GHEA Grapalat" w:hAnsi="GHEA Grapalat"/>
          <w:b/>
          <w:i w:val="0"/>
          <w:sz w:val="24"/>
          <w:szCs w:val="24"/>
        </w:rPr>
      </w:pPr>
      <w:r w:rsidRPr="00BD3FDD">
        <w:rPr>
          <w:rFonts w:ascii="GHEA Grapalat" w:hAnsi="GHEA Grapalat"/>
          <w:b/>
          <w:i w:val="0"/>
          <w:sz w:val="24"/>
          <w:szCs w:val="24"/>
        </w:rPr>
        <w:t xml:space="preserve">под кодом </w:t>
      </w:r>
      <w:r w:rsidR="00886CD6">
        <w:rPr>
          <w:rFonts w:ascii="GHEA Grapalat" w:hAnsi="GHEA Grapalat"/>
          <w:b/>
          <w:i w:val="0"/>
          <w:sz w:val="24"/>
          <w:szCs w:val="24"/>
        </w:rPr>
        <w:t>ZINAR-GHTSDZB-22/9</w:t>
      </w:r>
    </w:p>
    <w:p w:rsidR="00123294" w:rsidRDefault="00123294" w:rsidP="00B46D58">
      <w:pPr>
        <w:rPr>
          <w:rFonts w:ascii="GHEA Grapalat" w:hAnsi="GHEA Grapalat"/>
          <w:b/>
        </w:rPr>
      </w:pPr>
    </w:p>
    <w:p w:rsidR="00B048B2" w:rsidRDefault="00B048B2"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6F56B5">
      <w:pPr>
        <w:numPr>
          <w:ilvl w:val="0"/>
          <w:numId w:val="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6F56B5">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rsidTr="00C723B5">
        <w:tc>
          <w:tcPr>
            <w:tcW w:w="2836" w:type="dxa"/>
            <w:shd w:val="clear" w:color="auto" w:fill="D9E2F3"/>
            <w:vAlign w:val="center"/>
          </w:tcPr>
          <w:p w:rsidR="00A9306E" w:rsidRPr="00FD1EE4" w:rsidRDefault="00A9306E" w:rsidP="006F56B5">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C723B5">
            <w:pPr>
              <w:spacing w:before="240" w:after="240"/>
              <w:rPr>
                <w:rFonts w:ascii="GHEA Grapalat" w:eastAsia="GHEA Grapalat" w:hAnsi="GHEA Grapalat" w:cs="GHEA Grapalat"/>
              </w:rPr>
            </w:pPr>
          </w:p>
        </w:tc>
      </w:tr>
      <w:tr w:rsidR="00A9306E" w:rsidRPr="00FD1EE4" w:rsidTr="00C723B5">
        <w:tc>
          <w:tcPr>
            <w:tcW w:w="2836" w:type="dxa"/>
            <w:shd w:val="clear" w:color="auto" w:fill="D9E2F3"/>
            <w:vAlign w:val="center"/>
          </w:tcPr>
          <w:p w:rsidR="00A9306E" w:rsidRPr="00FD1EE4" w:rsidRDefault="00A9306E" w:rsidP="006F56B5">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C723B5">
            <w:pPr>
              <w:spacing w:before="240" w:after="240"/>
              <w:rPr>
                <w:rFonts w:ascii="GHEA Grapalat" w:eastAsia="GHEA Grapalat" w:hAnsi="GHEA Grapalat" w:cs="GHEA Grapalat"/>
              </w:rPr>
            </w:pPr>
          </w:p>
        </w:tc>
      </w:tr>
      <w:tr w:rsidR="00A9306E" w:rsidRPr="00FD1EE4" w:rsidTr="00C723B5">
        <w:tc>
          <w:tcPr>
            <w:tcW w:w="2836" w:type="dxa"/>
            <w:shd w:val="clear" w:color="auto" w:fill="D9E2F3"/>
            <w:vAlign w:val="center"/>
          </w:tcPr>
          <w:p w:rsidR="00A9306E" w:rsidRPr="00FD1EE4" w:rsidRDefault="00A9306E" w:rsidP="006F56B5">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C723B5">
            <w:pPr>
              <w:spacing w:before="240" w:after="240"/>
              <w:rPr>
                <w:rFonts w:ascii="GHEA Grapalat" w:eastAsia="GHEA Grapalat" w:hAnsi="GHEA Grapalat" w:cs="GHEA Grapalat"/>
              </w:rPr>
            </w:pPr>
          </w:p>
        </w:tc>
      </w:tr>
      <w:tr w:rsidR="00A9306E" w:rsidRPr="00FD1EE4" w:rsidTr="00C723B5">
        <w:tc>
          <w:tcPr>
            <w:tcW w:w="2836" w:type="dxa"/>
            <w:shd w:val="clear" w:color="auto" w:fill="D9E2F3"/>
            <w:vAlign w:val="center"/>
          </w:tcPr>
          <w:p w:rsidR="00A9306E" w:rsidRPr="00FD1EE4" w:rsidRDefault="00A9306E" w:rsidP="006F56B5">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C723B5">
            <w:pPr>
              <w:spacing w:before="240" w:after="240"/>
              <w:rPr>
                <w:rFonts w:ascii="GHEA Grapalat" w:eastAsia="GHEA Grapalat" w:hAnsi="GHEA Grapalat" w:cs="GHEA Grapalat"/>
              </w:rPr>
            </w:pPr>
          </w:p>
        </w:tc>
      </w:tr>
      <w:tr w:rsidR="00A9306E" w:rsidRPr="00FD1EE4" w:rsidTr="00C723B5">
        <w:tc>
          <w:tcPr>
            <w:tcW w:w="2836" w:type="dxa"/>
            <w:shd w:val="clear" w:color="auto" w:fill="D9E2F3"/>
            <w:vAlign w:val="center"/>
          </w:tcPr>
          <w:p w:rsidR="00A9306E" w:rsidRPr="00FD1EE4" w:rsidRDefault="00A9306E" w:rsidP="006F56B5">
            <w:pPr>
              <w:numPr>
                <w:ilvl w:val="2"/>
                <w:numId w:val="3"/>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C723B5">
            <w:pPr>
              <w:spacing w:before="240" w:after="240"/>
              <w:rPr>
                <w:rFonts w:ascii="GHEA Grapalat" w:eastAsia="GHEA Grapalat" w:hAnsi="GHEA Grapalat" w:cs="GHEA Grapalat"/>
              </w:rPr>
            </w:pPr>
          </w:p>
        </w:tc>
      </w:tr>
      <w:tr w:rsidR="00A9306E" w:rsidRPr="00FD1EE4" w:rsidTr="00C723B5">
        <w:tc>
          <w:tcPr>
            <w:tcW w:w="2836" w:type="dxa"/>
            <w:shd w:val="clear" w:color="auto" w:fill="D9E2F3"/>
            <w:vAlign w:val="center"/>
          </w:tcPr>
          <w:p w:rsidR="00A9306E" w:rsidRPr="00FD1EE4" w:rsidRDefault="00A9306E" w:rsidP="006F56B5">
            <w:pPr>
              <w:numPr>
                <w:ilvl w:val="2"/>
                <w:numId w:val="3"/>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C723B5">
            <w:pPr>
              <w:spacing w:before="240" w:after="240"/>
              <w:ind w:left="993" w:hanging="851"/>
              <w:rPr>
                <w:rFonts w:ascii="GHEA Grapalat" w:eastAsia="GHEA Grapalat" w:hAnsi="GHEA Grapalat" w:cs="GHEA Grapalat"/>
              </w:rPr>
            </w:pPr>
          </w:p>
        </w:tc>
      </w:tr>
      <w:tr w:rsidR="00A9306E" w:rsidRPr="00FD1EE4" w:rsidTr="00C723B5">
        <w:tc>
          <w:tcPr>
            <w:tcW w:w="2836" w:type="dxa"/>
            <w:shd w:val="clear" w:color="auto" w:fill="D9E2F3"/>
            <w:vAlign w:val="center"/>
          </w:tcPr>
          <w:p w:rsidR="00A9306E" w:rsidRPr="00FD1EE4" w:rsidRDefault="00A9306E" w:rsidP="006F56B5">
            <w:pPr>
              <w:numPr>
                <w:ilvl w:val="2"/>
                <w:numId w:val="3"/>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C723B5">
            <w:pPr>
              <w:spacing w:before="240" w:after="240"/>
              <w:ind w:left="993" w:hanging="851"/>
              <w:rPr>
                <w:rFonts w:ascii="GHEA Grapalat" w:eastAsia="GHEA Grapalat" w:hAnsi="GHEA Grapalat" w:cs="GHEA Grapalat"/>
              </w:rPr>
            </w:pPr>
          </w:p>
        </w:tc>
      </w:tr>
    </w:tbl>
    <w:p w:rsidR="00A9306E" w:rsidRPr="00FD1EE4" w:rsidRDefault="00A9306E" w:rsidP="006F56B5">
      <w:pPr>
        <w:numPr>
          <w:ilvl w:val="1"/>
          <w:numId w:val="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C723B5">
        <w:tc>
          <w:tcPr>
            <w:tcW w:w="2835" w:type="dxa"/>
            <w:shd w:val="clear" w:color="auto" w:fill="D9E2F3"/>
            <w:vAlign w:val="center"/>
          </w:tcPr>
          <w:p w:rsidR="00A9306E" w:rsidRPr="00FD1EE4" w:rsidRDefault="00A9306E" w:rsidP="006F56B5">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C723B5">
            <w:pPr>
              <w:spacing w:before="240" w:after="240"/>
              <w:rPr>
                <w:rFonts w:ascii="GHEA Grapalat" w:eastAsia="GHEA Grapalat" w:hAnsi="GHEA Grapalat" w:cs="GHEA Grapalat"/>
              </w:rPr>
            </w:pPr>
          </w:p>
        </w:tc>
      </w:tr>
      <w:tr w:rsidR="00A9306E" w:rsidRPr="00FD1EE4" w:rsidTr="00C723B5">
        <w:trPr>
          <w:trHeight w:val="1487"/>
        </w:trPr>
        <w:tc>
          <w:tcPr>
            <w:tcW w:w="2835" w:type="dxa"/>
            <w:shd w:val="clear" w:color="auto" w:fill="D9E2F3"/>
            <w:vAlign w:val="center"/>
          </w:tcPr>
          <w:p w:rsidR="00A9306E" w:rsidRPr="00FD1EE4" w:rsidRDefault="00A9306E" w:rsidP="006F56B5">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A9306E" w:rsidRPr="00FD1EE4" w:rsidRDefault="00A9306E" w:rsidP="00C723B5">
            <w:pPr>
              <w:spacing w:before="240" w:after="240"/>
              <w:rPr>
                <w:rFonts w:ascii="GHEA Grapalat" w:eastAsia="GHEA Grapalat" w:hAnsi="GHEA Grapalat" w:cs="GHEA Grapalat"/>
              </w:rPr>
            </w:pPr>
          </w:p>
        </w:tc>
      </w:tr>
    </w:tbl>
    <w:p w:rsidR="00A9306E" w:rsidRPr="00FD1EE4" w:rsidRDefault="00A9306E" w:rsidP="006F56B5">
      <w:pPr>
        <w:numPr>
          <w:ilvl w:val="1"/>
          <w:numId w:val="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C723B5">
        <w:tc>
          <w:tcPr>
            <w:tcW w:w="2835" w:type="dxa"/>
            <w:shd w:val="clear" w:color="auto" w:fill="D9E2F3"/>
            <w:vAlign w:val="center"/>
          </w:tcPr>
          <w:p w:rsidR="00A9306E" w:rsidRPr="00FD1EE4" w:rsidRDefault="00A9306E" w:rsidP="006F56B5">
            <w:pPr>
              <w:numPr>
                <w:ilvl w:val="2"/>
                <w:numId w:val="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9306E" w:rsidRPr="00FD1EE4" w:rsidRDefault="00A9306E" w:rsidP="00C723B5">
            <w:pPr>
              <w:spacing w:before="240" w:after="240"/>
              <w:rPr>
                <w:rFonts w:ascii="GHEA Grapalat" w:eastAsia="GHEA Grapalat" w:hAnsi="GHEA Grapalat" w:cs="GHEA Grapalat"/>
              </w:rPr>
            </w:pPr>
          </w:p>
        </w:tc>
      </w:tr>
      <w:tr w:rsidR="00A9306E" w:rsidRPr="00FD1EE4" w:rsidTr="00C723B5">
        <w:tc>
          <w:tcPr>
            <w:tcW w:w="2835" w:type="dxa"/>
            <w:shd w:val="clear" w:color="auto" w:fill="D9E2F3"/>
            <w:vAlign w:val="center"/>
          </w:tcPr>
          <w:p w:rsidR="00A9306E" w:rsidRPr="00FD1EE4" w:rsidRDefault="00A9306E" w:rsidP="006F56B5">
            <w:pPr>
              <w:numPr>
                <w:ilvl w:val="2"/>
                <w:numId w:val="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C723B5">
            <w:pPr>
              <w:spacing w:before="240" w:after="240"/>
              <w:rPr>
                <w:rFonts w:ascii="GHEA Grapalat" w:eastAsia="GHEA Grapalat" w:hAnsi="GHEA Grapalat" w:cs="GHEA Grapalat"/>
              </w:rPr>
            </w:pPr>
          </w:p>
        </w:tc>
      </w:tr>
      <w:tr w:rsidR="00A9306E" w:rsidRPr="00FD1EE4" w:rsidTr="00C723B5">
        <w:tc>
          <w:tcPr>
            <w:tcW w:w="2835" w:type="dxa"/>
            <w:shd w:val="clear" w:color="auto" w:fill="D9E2F3"/>
            <w:vAlign w:val="center"/>
          </w:tcPr>
          <w:p w:rsidR="00A9306E" w:rsidRPr="00FD1EE4" w:rsidRDefault="00A9306E" w:rsidP="006F56B5">
            <w:pPr>
              <w:numPr>
                <w:ilvl w:val="2"/>
                <w:numId w:val="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C723B5">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FD1EE4" w:rsidRDefault="00A9306E" w:rsidP="00A9306E">
      <w:pPr>
        <w:rPr>
          <w:rFonts w:ascii="GHEA Grapalat" w:eastAsia="GHEA Grapalat" w:hAnsi="GHEA Grapalat" w:cs="GHEA Grapalat"/>
        </w:rPr>
      </w:pPr>
      <w:r w:rsidRPr="00FD1EE4">
        <w:rPr>
          <w:rFonts w:ascii="GHEA Grapalat" w:hAnsi="GHEA Grapalat"/>
        </w:rPr>
        <w:br w:type="page"/>
      </w:r>
    </w:p>
    <w:p w:rsidR="00A9306E" w:rsidRPr="009A52BE" w:rsidRDefault="00A9306E" w:rsidP="006F56B5">
      <w:pPr>
        <w:numPr>
          <w:ilvl w:val="0"/>
          <w:numId w:val="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A9306E" w:rsidRPr="004E2F96" w:rsidRDefault="00A9306E" w:rsidP="006F56B5">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C723B5">
        <w:tc>
          <w:tcPr>
            <w:tcW w:w="2835" w:type="dxa"/>
            <w:shd w:val="clear" w:color="auto" w:fill="D9E2F3"/>
            <w:vAlign w:val="center"/>
          </w:tcPr>
          <w:p w:rsidR="00A9306E" w:rsidRPr="00FD1EE4" w:rsidRDefault="00A9306E" w:rsidP="006F56B5">
            <w:pPr>
              <w:numPr>
                <w:ilvl w:val="2"/>
                <w:numId w:val="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C723B5">
            <w:pPr>
              <w:spacing w:before="240" w:after="240"/>
              <w:rPr>
                <w:rFonts w:ascii="GHEA Grapalat" w:eastAsia="GHEA Grapalat" w:hAnsi="GHEA Grapalat" w:cs="GHEA Grapalat"/>
              </w:rPr>
            </w:pPr>
          </w:p>
        </w:tc>
      </w:tr>
      <w:tr w:rsidR="00A9306E" w:rsidRPr="00FD1EE4" w:rsidTr="00C723B5">
        <w:tc>
          <w:tcPr>
            <w:tcW w:w="2835" w:type="dxa"/>
            <w:shd w:val="clear" w:color="auto" w:fill="D9E2F3"/>
            <w:vAlign w:val="center"/>
          </w:tcPr>
          <w:p w:rsidR="00A9306E" w:rsidRPr="00FD1EE4" w:rsidRDefault="00A9306E" w:rsidP="006F56B5">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C723B5">
            <w:pPr>
              <w:spacing w:before="240" w:after="240"/>
              <w:rPr>
                <w:rFonts w:ascii="GHEA Grapalat" w:eastAsia="GHEA Grapalat" w:hAnsi="GHEA Grapalat" w:cs="GHEA Grapalat"/>
              </w:rPr>
            </w:pPr>
          </w:p>
        </w:tc>
      </w:tr>
    </w:tbl>
    <w:p w:rsidR="00A9306E" w:rsidRPr="00FD1EE4" w:rsidRDefault="00A9306E" w:rsidP="006F56B5">
      <w:pPr>
        <w:numPr>
          <w:ilvl w:val="1"/>
          <w:numId w:val="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C723B5">
        <w:tc>
          <w:tcPr>
            <w:tcW w:w="2835" w:type="dxa"/>
            <w:shd w:val="clear" w:color="auto" w:fill="D9E2F3"/>
            <w:vAlign w:val="center"/>
          </w:tcPr>
          <w:p w:rsidR="00A9306E" w:rsidRPr="00FD1EE4" w:rsidRDefault="00A9306E" w:rsidP="006F56B5">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C723B5">
            <w:pPr>
              <w:spacing w:before="240" w:after="240"/>
              <w:rPr>
                <w:rFonts w:ascii="GHEA Grapalat" w:eastAsia="GHEA Grapalat" w:hAnsi="GHEA Grapalat" w:cs="GHEA Grapalat"/>
              </w:rPr>
            </w:pPr>
          </w:p>
        </w:tc>
      </w:tr>
      <w:tr w:rsidR="00A9306E" w:rsidRPr="00FD1EE4" w:rsidTr="00C723B5">
        <w:tc>
          <w:tcPr>
            <w:tcW w:w="2835" w:type="dxa"/>
            <w:shd w:val="clear" w:color="auto" w:fill="D9E2F3"/>
            <w:vAlign w:val="center"/>
          </w:tcPr>
          <w:p w:rsidR="00A9306E" w:rsidRPr="00FD1EE4" w:rsidRDefault="00A9306E" w:rsidP="006F56B5">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C723B5">
            <w:pPr>
              <w:spacing w:before="240" w:after="240"/>
              <w:rPr>
                <w:rFonts w:ascii="GHEA Grapalat" w:eastAsia="GHEA Grapalat" w:hAnsi="GHEA Grapalat" w:cs="GHEA Grapalat"/>
              </w:rPr>
            </w:pPr>
          </w:p>
        </w:tc>
      </w:tr>
      <w:tr w:rsidR="00A9306E" w:rsidRPr="00FD1EE4" w:rsidTr="00C723B5">
        <w:tc>
          <w:tcPr>
            <w:tcW w:w="2835" w:type="dxa"/>
            <w:shd w:val="clear" w:color="auto" w:fill="D9E2F3"/>
            <w:vAlign w:val="center"/>
          </w:tcPr>
          <w:p w:rsidR="00A9306E" w:rsidRPr="00FD1EE4" w:rsidRDefault="00A9306E" w:rsidP="006F56B5">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C723B5">
            <w:pPr>
              <w:spacing w:before="240" w:after="240"/>
              <w:rPr>
                <w:rFonts w:ascii="GHEA Grapalat" w:eastAsia="GHEA Grapalat" w:hAnsi="GHEA Grapalat" w:cs="GHEA Grapalat"/>
              </w:rPr>
            </w:pPr>
          </w:p>
        </w:tc>
      </w:tr>
      <w:tr w:rsidR="00A9306E" w:rsidRPr="00FD1EE4" w:rsidTr="00C723B5">
        <w:tc>
          <w:tcPr>
            <w:tcW w:w="2835" w:type="dxa"/>
            <w:shd w:val="clear" w:color="auto" w:fill="D9E2F3"/>
            <w:vAlign w:val="center"/>
          </w:tcPr>
          <w:p w:rsidR="00A9306E" w:rsidRPr="00FD1EE4" w:rsidRDefault="00A9306E" w:rsidP="006F56B5">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C723B5">
            <w:pPr>
              <w:spacing w:before="240" w:after="240"/>
              <w:rPr>
                <w:rFonts w:ascii="GHEA Grapalat" w:eastAsia="GHEA Grapalat" w:hAnsi="GHEA Grapalat" w:cs="GHEA Grapalat"/>
              </w:rPr>
            </w:pPr>
          </w:p>
        </w:tc>
      </w:tr>
      <w:tr w:rsidR="00A9306E" w:rsidRPr="00FD1EE4" w:rsidTr="00C723B5">
        <w:tc>
          <w:tcPr>
            <w:tcW w:w="2835" w:type="dxa"/>
            <w:shd w:val="clear" w:color="auto" w:fill="D9E2F3"/>
            <w:vAlign w:val="center"/>
          </w:tcPr>
          <w:p w:rsidR="00A9306E" w:rsidRPr="00FD1EE4" w:rsidRDefault="00A9306E" w:rsidP="006F56B5">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C723B5">
            <w:pPr>
              <w:spacing w:before="240" w:after="240"/>
              <w:rPr>
                <w:rFonts w:ascii="GHEA Grapalat" w:eastAsia="GHEA Grapalat" w:hAnsi="GHEA Grapalat" w:cs="GHEA Grapalat"/>
              </w:rPr>
            </w:pPr>
          </w:p>
        </w:tc>
      </w:tr>
      <w:tr w:rsidR="00A9306E" w:rsidRPr="00FD1EE4" w:rsidTr="00C723B5">
        <w:trPr>
          <w:trHeight w:val="1361"/>
        </w:trPr>
        <w:tc>
          <w:tcPr>
            <w:tcW w:w="2835" w:type="dxa"/>
            <w:shd w:val="clear" w:color="auto" w:fill="D9E2F3"/>
            <w:vAlign w:val="center"/>
          </w:tcPr>
          <w:p w:rsidR="00A9306E" w:rsidRPr="00FD1EE4" w:rsidRDefault="00A9306E" w:rsidP="006F56B5">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A9306E" w:rsidRPr="00FD1EE4" w:rsidRDefault="00A9306E" w:rsidP="00C723B5">
            <w:pPr>
              <w:spacing w:before="240" w:after="240"/>
              <w:rPr>
                <w:rFonts w:ascii="GHEA Grapalat" w:eastAsia="GHEA Grapalat" w:hAnsi="GHEA Grapalat" w:cs="GHEA Grapalat"/>
              </w:rPr>
            </w:pPr>
          </w:p>
        </w:tc>
      </w:tr>
      <w:tr w:rsidR="00A9306E" w:rsidRPr="00FD1EE4" w:rsidTr="00C723B5">
        <w:tc>
          <w:tcPr>
            <w:tcW w:w="2835" w:type="dxa"/>
            <w:shd w:val="clear" w:color="auto" w:fill="D9E2F3"/>
            <w:vAlign w:val="center"/>
          </w:tcPr>
          <w:p w:rsidR="00A9306E" w:rsidRPr="00FD1EE4" w:rsidRDefault="00A9306E" w:rsidP="006F56B5">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C723B5">
            <w:pPr>
              <w:spacing w:before="240" w:after="240"/>
              <w:rPr>
                <w:rFonts w:ascii="GHEA Grapalat" w:eastAsia="GHEA Grapalat" w:hAnsi="GHEA Grapalat" w:cs="GHEA Grapalat"/>
              </w:rPr>
            </w:pPr>
          </w:p>
        </w:tc>
      </w:tr>
    </w:tbl>
    <w:p w:rsidR="00A9306E" w:rsidRPr="00574FF7" w:rsidRDefault="00A9306E" w:rsidP="006F56B5">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C723B5">
        <w:tc>
          <w:tcPr>
            <w:tcW w:w="2836" w:type="dxa"/>
            <w:shd w:val="clear" w:color="auto" w:fill="D9E2F3"/>
            <w:vAlign w:val="center"/>
          </w:tcPr>
          <w:p w:rsidR="00A9306E" w:rsidRPr="00FD1EE4" w:rsidRDefault="00A9306E" w:rsidP="006F56B5">
            <w:pPr>
              <w:numPr>
                <w:ilvl w:val="2"/>
                <w:numId w:val="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A9306E" w:rsidRPr="00FD1EE4" w:rsidRDefault="00A9306E" w:rsidP="00C723B5">
            <w:pPr>
              <w:spacing w:before="240" w:after="240"/>
              <w:rPr>
                <w:rFonts w:ascii="GHEA Grapalat" w:eastAsia="GHEA Grapalat" w:hAnsi="GHEA Grapalat" w:cs="GHEA Grapalat"/>
              </w:rPr>
            </w:pPr>
          </w:p>
        </w:tc>
      </w:tr>
      <w:tr w:rsidR="00A9306E" w:rsidRPr="00FD1EE4" w:rsidTr="00C723B5">
        <w:tc>
          <w:tcPr>
            <w:tcW w:w="2836" w:type="dxa"/>
            <w:shd w:val="clear" w:color="auto" w:fill="D9E2F3"/>
            <w:vAlign w:val="center"/>
          </w:tcPr>
          <w:p w:rsidR="00A9306E" w:rsidRPr="00FD1EE4" w:rsidRDefault="00A9306E" w:rsidP="006F56B5">
            <w:pPr>
              <w:numPr>
                <w:ilvl w:val="2"/>
                <w:numId w:val="3"/>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6F56B5" w:rsidP="00C723B5">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6F56B5" w:rsidP="00C723B5">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A9306E" w:rsidRPr="00CB7DFD" w:rsidRDefault="00A9306E" w:rsidP="006F56B5">
      <w:pPr>
        <w:numPr>
          <w:ilvl w:val="0"/>
          <w:numId w:val="3"/>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A9306E" w:rsidRPr="00FD1EE4" w:rsidRDefault="00A9306E" w:rsidP="006F56B5">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C723B5">
        <w:tc>
          <w:tcPr>
            <w:tcW w:w="2837" w:type="dxa"/>
            <w:shd w:val="clear" w:color="auto" w:fill="D9E2F3"/>
            <w:vAlign w:val="center"/>
          </w:tcPr>
          <w:p w:rsidR="00A9306E" w:rsidRPr="00FD1EE4" w:rsidRDefault="00A9306E" w:rsidP="006F56B5">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C723B5">
            <w:pPr>
              <w:spacing w:before="240" w:after="240"/>
              <w:rPr>
                <w:rFonts w:ascii="GHEA Grapalat" w:eastAsia="GHEA Grapalat" w:hAnsi="GHEA Grapalat" w:cs="GHEA Grapalat"/>
              </w:rPr>
            </w:pPr>
          </w:p>
        </w:tc>
      </w:tr>
      <w:tr w:rsidR="00A9306E" w:rsidRPr="00FD1EE4" w:rsidTr="00C723B5">
        <w:tc>
          <w:tcPr>
            <w:tcW w:w="2837" w:type="dxa"/>
            <w:shd w:val="clear" w:color="auto" w:fill="D9E2F3"/>
            <w:vAlign w:val="center"/>
          </w:tcPr>
          <w:p w:rsidR="00A9306E" w:rsidRPr="00FD1EE4" w:rsidRDefault="00A9306E" w:rsidP="006F56B5">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C723B5">
            <w:pPr>
              <w:spacing w:before="240" w:after="240"/>
              <w:rPr>
                <w:rFonts w:ascii="GHEA Grapalat" w:eastAsia="GHEA Grapalat" w:hAnsi="GHEA Grapalat" w:cs="GHEA Grapalat"/>
              </w:rPr>
            </w:pPr>
          </w:p>
        </w:tc>
      </w:tr>
      <w:tr w:rsidR="00A9306E" w:rsidRPr="00FD1EE4" w:rsidTr="00C723B5">
        <w:tc>
          <w:tcPr>
            <w:tcW w:w="2837" w:type="dxa"/>
            <w:shd w:val="clear" w:color="auto" w:fill="D9E2F3"/>
            <w:vAlign w:val="center"/>
          </w:tcPr>
          <w:p w:rsidR="00A9306E" w:rsidRPr="00FD1EE4" w:rsidRDefault="00A9306E" w:rsidP="006F56B5">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9306E" w:rsidRPr="00FD1EE4" w:rsidRDefault="00A9306E" w:rsidP="00C723B5">
            <w:pPr>
              <w:spacing w:before="240" w:after="240"/>
              <w:rPr>
                <w:rFonts w:ascii="GHEA Grapalat" w:eastAsia="GHEA Grapalat" w:hAnsi="GHEA Grapalat" w:cs="GHEA Grapalat"/>
              </w:rPr>
            </w:pPr>
          </w:p>
        </w:tc>
      </w:tr>
      <w:tr w:rsidR="00A9306E" w:rsidRPr="00FD1EE4" w:rsidTr="00C723B5">
        <w:tc>
          <w:tcPr>
            <w:tcW w:w="2837" w:type="dxa"/>
            <w:shd w:val="clear" w:color="auto" w:fill="D9E2F3"/>
            <w:vAlign w:val="center"/>
          </w:tcPr>
          <w:p w:rsidR="00A9306E" w:rsidRPr="00FD1EE4" w:rsidRDefault="00A9306E" w:rsidP="006F56B5">
            <w:pPr>
              <w:numPr>
                <w:ilvl w:val="2"/>
                <w:numId w:val="3"/>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6F56B5" w:rsidP="00C723B5">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6F56B5" w:rsidP="00C723B5">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6F56B5">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C723B5">
        <w:tc>
          <w:tcPr>
            <w:tcW w:w="2837" w:type="dxa"/>
            <w:shd w:val="clear" w:color="auto" w:fill="D9E2F3"/>
            <w:vAlign w:val="center"/>
          </w:tcPr>
          <w:p w:rsidR="00A9306E" w:rsidRPr="00B047A2" w:rsidRDefault="00A9306E" w:rsidP="006F56B5">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C723B5">
            <w:pPr>
              <w:spacing w:before="240" w:after="240"/>
              <w:rPr>
                <w:rFonts w:ascii="GHEA Grapalat" w:eastAsia="GHEA Grapalat" w:hAnsi="GHEA Grapalat" w:cs="GHEA Grapalat"/>
              </w:rPr>
            </w:pPr>
          </w:p>
        </w:tc>
      </w:tr>
      <w:tr w:rsidR="00A9306E" w:rsidRPr="00FD1EE4" w:rsidTr="00C723B5">
        <w:tc>
          <w:tcPr>
            <w:tcW w:w="2837" w:type="dxa"/>
            <w:shd w:val="clear" w:color="auto" w:fill="D9E2F3"/>
            <w:vAlign w:val="center"/>
          </w:tcPr>
          <w:p w:rsidR="00A9306E" w:rsidRPr="00FD1EE4" w:rsidRDefault="00A9306E" w:rsidP="006F56B5">
            <w:pPr>
              <w:numPr>
                <w:ilvl w:val="2"/>
                <w:numId w:val="3"/>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C723B5">
            <w:pPr>
              <w:spacing w:before="240" w:after="240"/>
              <w:rPr>
                <w:rFonts w:ascii="GHEA Grapalat" w:eastAsia="GHEA Grapalat" w:hAnsi="GHEA Grapalat" w:cs="GHEA Grapalat"/>
              </w:rPr>
            </w:pPr>
          </w:p>
        </w:tc>
      </w:tr>
      <w:tr w:rsidR="00A9306E" w:rsidRPr="00FD1EE4" w:rsidTr="00C723B5">
        <w:tc>
          <w:tcPr>
            <w:tcW w:w="2837" w:type="dxa"/>
            <w:shd w:val="clear" w:color="auto" w:fill="D9E2F3"/>
            <w:vAlign w:val="center"/>
          </w:tcPr>
          <w:p w:rsidR="00A9306E" w:rsidRPr="00FD1EE4" w:rsidRDefault="00A9306E" w:rsidP="006F56B5">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9306E" w:rsidRPr="00FD1EE4" w:rsidRDefault="00A9306E" w:rsidP="00C723B5">
            <w:pPr>
              <w:spacing w:before="240" w:after="240"/>
              <w:rPr>
                <w:rFonts w:ascii="GHEA Grapalat" w:eastAsia="GHEA Grapalat" w:hAnsi="GHEA Grapalat" w:cs="GHEA Grapalat"/>
              </w:rPr>
            </w:pPr>
          </w:p>
        </w:tc>
      </w:tr>
      <w:tr w:rsidR="00A9306E" w:rsidRPr="00FD1EE4" w:rsidTr="00C723B5">
        <w:tc>
          <w:tcPr>
            <w:tcW w:w="2837" w:type="dxa"/>
            <w:shd w:val="clear" w:color="auto" w:fill="D9E2F3"/>
            <w:vAlign w:val="center"/>
          </w:tcPr>
          <w:p w:rsidR="00A9306E" w:rsidRPr="00FD1EE4" w:rsidRDefault="00A9306E" w:rsidP="006F56B5">
            <w:pPr>
              <w:numPr>
                <w:ilvl w:val="2"/>
                <w:numId w:val="3"/>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6F56B5" w:rsidP="00C723B5">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6F56B5" w:rsidP="00C723B5">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r w:rsidRPr="00FD1EE4">
        <w:rPr>
          <w:rFonts w:ascii="GHEA Grapalat" w:hAnsi="GHEA Grapalat"/>
        </w:rPr>
        <w:br w:type="page"/>
      </w:r>
    </w:p>
    <w:p w:rsidR="00A9306E" w:rsidRPr="00FD1EE4" w:rsidRDefault="00A9306E" w:rsidP="006F56B5">
      <w:pPr>
        <w:numPr>
          <w:ilvl w:val="0"/>
          <w:numId w:val="3"/>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A9306E" w:rsidRPr="00FD1EE4" w:rsidRDefault="00A9306E" w:rsidP="006F56B5">
      <w:pPr>
        <w:numPr>
          <w:ilvl w:val="1"/>
          <w:numId w:val="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C723B5">
        <w:tc>
          <w:tcPr>
            <w:tcW w:w="2836" w:type="dxa"/>
            <w:shd w:val="clear" w:color="auto" w:fill="D9E2F3"/>
            <w:vAlign w:val="center"/>
          </w:tcPr>
          <w:p w:rsidR="00A9306E" w:rsidRPr="00FD1EE4" w:rsidRDefault="00A9306E" w:rsidP="006F56B5">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C723B5">
            <w:pPr>
              <w:spacing w:before="240" w:after="240"/>
              <w:rPr>
                <w:rFonts w:ascii="GHEA Grapalat" w:eastAsia="GHEA Grapalat" w:hAnsi="GHEA Grapalat" w:cs="GHEA Grapalat"/>
              </w:rPr>
            </w:pPr>
          </w:p>
        </w:tc>
      </w:tr>
      <w:tr w:rsidR="00A9306E" w:rsidRPr="00FD1EE4" w:rsidTr="00C723B5">
        <w:tc>
          <w:tcPr>
            <w:tcW w:w="2836" w:type="dxa"/>
            <w:shd w:val="clear" w:color="auto" w:fill="D9E2F3"/>
            <w:vAlign w:val="center"/>
          </w:tcPr>
          <w:p w:rsidR="00A9306E" w:rsidRPr="00FD1EE4" w:rsidRDefault="00A9306E" w:rsidP="006F56B5">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C723B5">
            <w:pPr>
              <w:spacing w:before="240" w:after="240"/>
              <w:rPr>
                <w:rFonts w:ascii="GHEA Grapalat" w:eastAsia="GHEA Grapalat" w:hAnsi="GHEA Grapalat" w:cs="GHEA Grapalat"/>
              </w:rPr>
            </w:pPr>
          </w:p>
        </w:tc>
      </w:tr>
      <w:tr w:rsidR="00A9306E" w:rsidRPr="00FD1EE4" w:rsidTr="00C723B5">
        <w:tc>
          <w:tcPr>
            <w:tcW w:w="2836" w:type="dxa"/>
            <w:shd w:val="clear" w:color="auto" w:fill="D9E2F3"/>
            <w:vAlign w:val="center"/>
          </w:tcPr>
          <w:p w:rsidR="00A9306E" w:rsidRPr="00FD1EE4" w:rsidRDefault="00A9306E" w:rsidP="006F56B5">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C723B5">
            <w:pPr>
              <w:spacing w:before="240" w:after="240"/>
              <w:rPr>
                <w:rFonts w:ascii="GHEA Grapalat" w:eastAsia="GHEA Grapalat" w:hAnsi="GHEA Grapalat" w:cs="GHEA Grapalat"/>
              </w:rPr>
            </w:pPr>
          </w:p>
        </w:tc>
      </w:tr>
      <w:tr w:rsidR="00A9306E" w:rsidRPr="00FD1EE4" w:rsidTr="00C723B5">
        <w:tc>
          <w:tcPr>
            <w:tcW w:w="2836" w:type="dxa"/>
            <w:shd w:val="clear" w:color="auto" w:fill="D9E2F3"/>
            <w:vAlign w:val="center"/>
          </w:tcPr>
          <w:p w:rsidR="00A9306E" w:rsidRPr="00FD1EE4" w:rsidRDefault="00A9306E" w:rsidP="006F56B5">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C723B5">
            <w:pPr>
              <w:spacing w:before="240" w:after="240"/>
              <w:rPr>
                <w:rFonts w:ascii="GHEA Grapalat" w:eastAsia="GHEA Grapalat" w:hAnsi="GHEA Grapalat" w:cs="GHEA Grapalat"/>
              </w:rPr>
            </w:pPr>
          </w:p>
        </w:tc>
      </w:tr>
      <w:tr w:rsidR="00A9306E" w:rsidRPr="00FD1EE4" w:rsidTr="00C723B5">
        <w:tc>
          <w:tcPr>
            <w:tcW w:w="2836" w:type="dxa"/>
            <w:shd w:val="clear" w:color="auto" w:fill="D9E2F3"/>
            <w:vAlign w:val="center"/>
          </w:tcPr>
          <w:p w:rsidR="00A9306E" w:rsidRPr="00FD1EE4" w:rsidRDefault="00A9306E" w:rsidP="006F56B5">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C723B5">
            <w:pPr>
              <w:spacing w:before="240" w:after="240"/>
              <w:rPr>
                <w:rFonts w:ascii="GHEA Grapalat" w:eastAsia="GHEA Grapalat" w:hAnsi="GHEA Grapalat" w:cs="GHEA Grapalat"/>
              </w:rPr>
            </w:pPr>
          </w:p>
        </w:tc>
      </w:tr>
      <w:tr w:rsidR="00A9306E" w:rsidRPr="00FD1EE4" w:rsidTr="00C723B5">
        <w:tc>
          <w:tcPr>
            <w:tcW w:w="2836" w:type="dxa"/>
            <w:shd w:val="clear" w:color="auto" w:fill="D9E2F3"/>
            <w:vAlign w:val="center"/>
          </w:tcPr>
          <w:p w:rsidR="00A9306E" w:rsidRPr="00FD1EE4" w:rsidRDefault="00A9306E" w:rsidP="006F56B5">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C723B5">
            <w:pPr>
              <w:spacing w:before="240" w:after="240"/>
              <w:rPr>
                <w:rFonts w:ascii="GHEA Grapalat" w:eastAsia="GHEA Grapalat" w:hAnsi="GHEA Grapalat" w:cs="GHEA Grapalat"/>
              </w:rPr>
            </w:pPr>
          </w:p>
        </w:tc>
      </w:tr>
    </w:tbl>
    <w:p w:rsidR="00A9306E" w:rsidRPr="00FD1EE4" w:rsidRDefault="00A9306E" w:rsidP="006F56B5">
      <w:pPr>
        <w:numPr>
          <w:ilvl w:val="1"/>
          <w:numId w:val="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rsidTr="00C723B5">
        <w:tc>
          <w:tcPr>
            <w:tcW w:w="2977" w:type="dxa"/>
            <w:shd w:val="clear" w:color="auto" w:fill="D9E2F3"/>
            <w:vAlign w:val="center"/>
          </w:tcPr>
          <w:p w:rsidR="00A9306E" w:rsidRPr="00FD1EE4" w:rsidRDefault="00A9306E" w:rsidP="006F56B5">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C723B5">
            <w:pPr>
              <w:spacing w:before="240" w:after="240"/>
              <w:rPr>
                <w:rFonts w:ascii="GHEA Grapalat" w:eastAsia="GHEA Grapalat" w:hAnsi="GHEA Grapalat" w:cs="GHEA Grapalat"/>
              </w:rPr>
            </w:pPr>
          </w:p>
        </w:tc>
      </w:tr>
      <w:tr w:rsidR="00A9306E" w:rsidRPr="00FD1EE4" w:rsidTr="00C723B5">
        <w:tc>
          <w:tcPr>
            <w:tcW w:w="2977" w:type="dxa"/>
            <w:shd w:val="clear" w:color="auto" w:fill="D9E2F3"/>
            <w:vAlign w:val="center"/>
          </w:tcPr>
          <w:p w:rsidR="00A9306E" w:rsidRPr="00FD1EE4" w:rsidRDefault="00A9306E" w:rsidP="006F56B5">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C723B5">
            <w:pPr>
              <w:spacing w:before="240" w:after="240"/>
              <w:rPr>
                <w:rFonts w:ascii="GHEA Grapalat" w:eastAsia="GHEA Grapalat" w:hAnsi="GHEA Grapalat" w:cs="GHEA Grapalat"/>
              </w:rPr>
            </w:pPr>
          </w:p>
        </w:tc>
      </w:tr>
      <w:tr w:rsidR="00A9306E" w:rsidRPr="00FD1EE4" w:rsidTr="00C723B5">
        <w:tc>
          <w:tcPr>
            <w:tcW w:w="2977" w:type="dxa"/>
            <w:shd w:val="clear" w:color="auto" w:fill="D9E2F3"/>
            <w:vAlign w:val="center"/>
          </w:tcPr>
          <w:p w:rsidR="00A9306E" w:rsidRPr="00FD1EE4" w:rsidRDefault="00A9306E" w:rsidP="006F56B5">
            <w:pPr>
              <w:numPr>
                <w:ilvl w:val="2"/>
                <w:numId w:val="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C723B5">
            <w:pPr>
              <w:spacing w:before="240" w:after="240"/>
              <w:rPr>
                <w:rFonts w:ascii="GHEA Grapalat" w:eastAsia="GHEA Grapalat" w:hAnsi="GHEA Grapalat" w:cs="GHEA Grapalat"/>
              </w:rPr>
            </w:pPr>
          </w:p>
        </w:tc>
      </w:tr>
      <w:tr w:rsidR="00A9306E" w:rsidRPr="00FD1EE4" w:rsidTr="00C723B5">
        <w:tc>
          <w:tcPr>
            <w:tcW w:w="2977" w:type="dxa"/>
            <w:shd w:val="clear" w:color="auto" w:fill="D9E2F3"/>
            <w:vAlign w:val="center"/>
          </w:tcPr>
          <w:p w:rsidR="00A9306E" w:rsidRPr="00FD1EE4" w:rsidRDefault="00A9306E" w:rsidP="006F56B5">
            <w:pPr>
              <w:numPr>
                <w:ilvl w:val="2"/>
                <w:numId w:val="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C723B5">
            <w:pPr>
              <w:spacing w:before="240" w:after="240"/>
              <w:rPr>
                <w:rFonts w:ascii="GHEA Grapalat" w:eastAsia="GHEA Grapalat" w:hAnsi="GHEA Grapalat" w:cs="GHEA Grapalat"/>
              </w:rPr>
            </w:pPr>
          </w:p>
        </w:tc>
      </w:tr>
      <w:tr w:rsidR="00A9306E" w:rsidRPr="00FD1EE4" w:rsidTr="00C723B5">
        <w:tc>
          <w:tcPr>
            <w:tcW w:w="2977" w:type="dxa"/>
            <w:shd w:val="clear" w:color="auto" w:fill="D9E2F3"/>
            <w:vAlign w:val="center"/>
          </w:tcPr>
          <w:p w:rsidR="00A9306E" w:rsidRPr="00FD1EE4" w:rsidRDefault="00A9306E" w:rsidP="006F56B5">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C723B5">
            <w:pPr>
              <w:spacing w:before="240" w:after="240"/>
              <w:rPr>
                <w:rFonts w:ascii="GHEA Grapalat" w:eastAsia="GHEA Grapalat" w:hAnsi="GHEA Grapalat" w:cs="GHEA Grapalat"/>
              </w:rPr>
            </w:pPr>
          </w:p>
        </w:tc>
      </w:tr>
    </w:tbl>
    <w:p w:rsidR="00A9306E" w:rsidRPr="00FD1EE4" w:rsidRDefault="00A9306E" w:rsidP="006F56B5">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rsidTr="00C723B5">
        <w:tc>
          <w:tcPr>
            <w:tcW w:w="2943" w:type="dxa"/>
            <w:shd w:val="clear" w:color="auto" w:fill="D9E2F3"/>
            <w:vAlign w:val="center"/>
          </w:tcPr>
          <w:p w:rsidR="00A9306E" w:rsidRPr="00FD1EE4" w:rsidRDefault="00A9306E" w:rsidP="006F56B5">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C723B5">
            <w:pPr>
              <w:spacing w:before="240" w:after="240"/>
              <w:rPr>
                <w:rFonts w:ascii="GHEA Grapalat" w:eastAsia="GHEA Grapalat" w:hAnsi="GHEA Grapalat" w:cs="GHEA Grapalat"/>
              </w:rPr>
            </w:pPr>
          </w:p>
        </w:tc>
      </w:tr>
      <w:tr w:rsidR="00A9306E" w:rsidRPr="00FD1EE4" w:rsidTr="00C723B5">
        <w:tc>
          <w:tcPr>
            <w:tcW w:w="2943" w:type="dxa"/>
            <w:shd w:val="clear" w:color="auto" w:fill="D9E2F3"/>
            <w:vAlign w:val="center"/>
          </w:tcPr>
          <w:p w:rsidR="00A9306E" w:rsidRPr="00FD1EE4" w:rsidRDefault="00A9306E" w:rsidP="006F56B5">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C723B5">
            <w:pPr>
              <w:spacing w:before="240" w:after="240"/>
              <w:rPr>
                <w:rFonts w:ascii="GHEA Grapalat" w:eastAsia="GHEA Grapalat" w:hAnsi="GHEA Grapalat" w:cs="GHEA Grapalat"/>
              </w:rPr>
            </w:pPr>
          </w:p>
        </w:tc>
      </w:tr>
      <w:tr w:rsidR="00A9306E" w:rsidRPr="00FD1EE4" w:rsidTr="00C723B5">
        <w:tc>
          <w:tcPr>
            <w:tcW w:w="2943" w:type="dxa"/>
            <w:shd w:val="clear" w:color="auto" w:fill="D9E2F3"/>
            <w:vAlign w:val="center"/>
          </w:tcPr>
          <w:p w:rsidR="00A9306E" w:rsidRPr="00FD1EE4" w:rsidRDefault="00A9306E" w:rsidP="006F56B5">
            <w:pPr>
              <w:numPr>
                <w:ilvl w:val="2"/>
                <w:numId w:val="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A9306E" w:rsidRPr="00FD1EE4" w:rsidRDefault="00A9306E" w:rsidP="00C723B5">
            <w:pPr>
              <w:spacing w:before="240" w:after="240"/>
              <w:rPr>
                <w:rFonts w:ascii="GHEA Grapalat" w:eastAsia="GHEA Grapalat" w:hAnsi="GHEA Grapalat" w:cs="GHEA Grapalat"/>
              </w:rPr>
            </w:pPr>
          </w:p>
        </w:tc>
      </w:tr>
      <w:tr w:rsidR="00A9306E" w:rsidRPr="00FD1EE4" w:rsidTr="00C723B5">
        <w:tc>
          <w:tcPr>
            <w:tcW w:w="2943" w:type="dxa"/>
            <w:shd w:val="clear" w:color="auto" w:fill="D9E2F3"/>
            <w:vAlign w:val="center"/>
          </w:tcPr>
          <w:p w:rsidR="00A9306E" w:rsidRPr="00FD1EE4" w:rsidRDefault="00A9306E" w:rsidP="006F56B5">
            <w:pPr>
              <w:numPr>
                <w:ilvl w:val="2"/>
                <w:numId w:val="3"/>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C723B5">
            <w:pPr>
              <w:spacing w:before="240" w:after="240"/>
              <w:rPr>
                <w:rFonts w:ascii="GHEA Grapalat" w:eastAsia="GHEA Grapalat" w:hAnsi="GHEA Grapalat" w:cs="GHEA Grapalat"/>
              </w:rPr>
            </w:pPr>
          </w:p>
        </w:tc>
      </w:tr>
    </w:tbl>
    <w:p w:rsidR="00A9306E" w:rsidRPr="00FD1EE4" w:rsidRDefault="00A9306E" w:rsidP="006F56B5">
      <w:pPr>
        <w:numPr>
          <w:ilvl w:val="1"/>
          <w:numId w:val="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rsidTr="00C723B5">
        <w:tc>
          <w:tcPr>
            <w:tcW w:w="2837" w:type="dxa"/>
            <w:shd w:val="clear" w:color="auto" w:fill="D9E2F3"/>
            <w:vAlign w:val="center"/>
          </w:tcPr>
          <w:p w:rsidR="00A9306E" w:rsidRPr="00FD1EE4" w:rsidRDefault="00A9306E" w:rsidP="006F56B5">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C723B5">
            <w:pPr>
              <w:spacing w:before="240" w:after="240"/>
              <w:rPr>
                <w:rFonts w:ascii="GHEA Grapalat" w:eastAsia="GHEA Grapalat" w:hAnsi="GHEA Grapalat" w:cs="GHEA Grapalat"/>
              </w:rPr>
            </w:pPr>
          </w:p>
        </w:tc>
      </w:tr>
      <w:tr w:rsidR="00A9306E" w:rsidRPr="00FD1EE4" w:rsidTr="00C723B5">
        <w:tc>
          <w:tcPr>
            <w:tcW w:w="2837" w:type="dxa"/>
            <w:shd w:val="clear" w:color="auto" w:fill="D9E2F3"/>
            <w:vAlign w:val="center"/>
          </w:tcPr>
          <w:p w:rsidR="00A9306E" w:rsidRPr="00FD1EE4" w:rsidRDefault="00A9306E" w:rsidP="006F56B5">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C723B5">
            <w:pPr>
              <w:spacing w:before="240" w:after="240"/>
              <w:rPr>
                <w:rFonts w:ascii="GHEA Grapalat" w:eastAsia="GHEA Grapalat" w:hAnsi="GHEA Grapalat" w:cs="GHEA Grapalat"/>
              </w:rPr>
            </w:pPr>
          </w:p>
        </w:tc>
      </w:tr>
      <w:tr w:rsidR="00A9306E" w:rsidRPr="00FD1EE4" w:rsidTr="00C723B5">
        <w:tc>
          <w:tcPr>
            <w:tcW w:w="2837" w:type="dxa"/>
            <w:shd w:val="clear" w:color="auto" w:fill="D9E2F3"/>
            <w:vAlign w:val="center"/>
          </w:tcPr>
          <w:p w:rsidR="00A9306E" w:rsidRPr="00FD1EE4" w:rsidRDefault="00A9306E" w:rsidP="006F56B5">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C723B5">
            <w:pPr>
              <w:spacing w:before="240" w:after="240"/>
              <w:rPr>
                <w:rFonts w:ascii="GHEA Grapalat" w:eastAsia="GHEA Grapalat" w:hAnsi="GHEA Grapalat" w:cs="GHEA Grapalat"/>
              </w:rPr>
            </w:pPr>
          </w:p>
        </w:tc>
      </w:tr>
      <w:tr w:rsidR="00A9306E" w:rsidRPr="00FD1EE4" w:rsidTr="00C723B5">
        <w:tc>
          <w:tcPr>
            <w:tcW w:w="2837" w:type="dxa"/>
            <w:shd w:val="clear" w:color="auto" w:fill="D9E2F3"/>
            <w:vAlign w:val="center"/>
          </w:tcPr>
          <w:p w:rsidR="00A9306E" w:rsidRPr="00FD1EE4" w:rsidRDefault="00A9306E" w:rsidP="006F56B5">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C723B5">
            <w:pPr>
              <w:spacing w:before="240" w:after="240"/>
              <w:rPr>
                <w:rFonts w:ascii="GHEA Grapalat" w:eastAsia="GHEA Grapalat" w:hAnsi="GHEA Grapalat" w:cs="GHEA Grapalat"/>
              </w:rPr>
            </w:pPr>
          </w:p>
        </w:tc>
      </w:tr>
    </w:tbl>
    <w:p w:rsidR="00A9306E" w:rsidRPr="008C665F" w:rsidRDefault="00A9306E" w:rsidP="006F56B5">
      <w:pPr>
        <w:numPr>
          <w:ilvl w:val="1"/>
          <w:numId w:val="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C723B5">
        <w:trPr>
          <w:trHeight w:val="924"/>
        </w:trPr>
        <w:tc>
          <w:tcPr>
            <w:tcW w:w="9016" w:type="dxa"/>
            <w:gridSpan w:val="2"/>
            <w:vAlign w:val="center"/>
          </w:tcPr>
          <w:p w:rsidR="00A9306E" w:rsidRPr="00FD1EE4" w:rsidRDefault="006F56B5" w:rsidP="00C723B5">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C723B5">
        <w:trPr>
          <w:trHeight w:val="684"/>
        </w:trPr>
        <w:tc>
          <w:tcPr>
            <w:tcW w:w="4508" w:type="dxa"/>
            <w:shd w:val="clear" w:color="auto" w:fill="D9E2F3"/>
            <w:vAlign w:val="center"/>
          </w:tcPr>
          <w:p w:rsidR="00A9306E" w:rsidRPr="00FD1EE4" w:rsidRDefault="00A9306E" w:rsidP="006F56B5">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9306E" w:rsidRPr="00FD1EE4" w:rsidRDefault="00A9306E" w:rsidP="00C723B5">
            <w:pPr>
              <w:spacing w:before="240" w:after="240"/>
              <w:rPr>
                <w:rFonts w:ascii="GHEA Grapalat" w:eastAsia="GHEA Grapalat" w:hAnsi="GHEA Grapalat" w:cs="GHEA Grapalat"/>
              </w:rPr>
            </w:pPr>
          </w:p>
        </w:tc>
      </w:tr>
      <w:tr w:rsidR="00A9306E" w:rsidRPr="00FD1EE4" w:rsidTr="00C723B5">
        <w:trPr>
          <w:trHeight w:val="1282"/>
        </w:trPr>
        <w:tc>
          <w:tcPr>
            <w:tcW w:w="4508" w:type="dxa"/>
            <w:shd w:val="clear" w:color="auto" w:fill="D9E2F3"/>
            <w:vAlign w:val="center"/>
          </w:tcPr>
          <w:p w:rsidR="00A9306E" w:rsidRPr="00FD1EE4" w:rsidRDefault="00A9306E" w:rsidP="006F56B5">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6F56B5" w:rsidP="00C723B5">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6F56B5" w:rsidP="00C723B5">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C723B5">
        <w:tc>
          <w:tcPr>
            <w:tcW w:w="9016" w:type="dxa"/>
            <w:gridSpan w:val="2"/>
            <w:vAlign w:val="center"/>
          </w:tcPr>
          <w:p w:rsidR="00A9306E" w:rsidRPr="00FD1EE4" w:rsidRDefault="006F56B5" w:rsidP="00C723B5">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C723B5">
        <w:tc>
          <w:tcPr>
            <w:tcW w:w="9016" w:type="dxa"/>
            <w:gridSpan w:val="2"/>
            <w:vAlign w:val="center"/>
          </w:tcPr>
          <w:p w:rsidR="00A9306E" w:rsidRPr="00FD1EE4" w:rsidRDefault="006F56B5" w:rsidP="00C723B5">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w:t>
            </w:r>
            <w:r w:rsidR="00A9306E" w:rsidRPr="00BA30D4">
              <w:rPr>
                <w:rFonts w:ascii="GHEA Grapalat" w:eastAsia="GHEA Grapalat" w:hAnsi="GHEA Grapalat" w:cs="GHEA Grapalat"/>
              </w:rPr>
              <w:lastRenderedPageBreak/>
              <w:t>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6F56B5">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C723B5">
        <w:trPr>
          <w:trHeight w:val="924"/>
        </w:trPr>
        <w:tc>
          <w:tcPr>
            <w:tcW w:w="9016" w:type="dxa"/>
            <w:gridSpan w:val="2"/>
            <w:vAlign w:val="center"/>
          </w:tcPr>
          <w:p w:rsidR="00A9306E" w:rsidRPr="00FD1EE4" w:rsidRDefault="006F56B5" w:rsidP="00C723B5">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C723B5">
        <w:trPr>
          <w:trHeight w:val="684"/>
        </w:trPr>
        <w:tc>
          <w:tcPr>
            <w:tcW w:w="4508" w:type="dxa"/>
            <w:shd w:val="clear" w:color="auto" w:fill="D9E2F3"/>
            <w:vAlign w:val="center"/>
          </w:tcPr>
          <w:p w:rsidR="00A9306E" w:rsidRPr="00FD1EE4" w:rsidRDefault="00A9306E" w:rsidP="006F56B5">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A9306E" w:rsidRPr="00FD1EE4" w:rsidRDefault="00A9306E" w:rsidP="00C723B5">
            <w:pPr>
              <w:spacing w:before="240" w:after="240"/>
              <w:rPr>
                <w:rFonts w:ascii="GHEA Grapalat" w:eastAsia="GHEA Grapalat" w:hAnsi="GHEA Grapalat" w:cs="GHEA Grapalat"/>
              </w:rPr>
            </w:pPr>
          </w:p>
        </w:tc>
      </w:tr>
      <w:tr w:rsidR="00A9306E" w:rsidRPr="00FD1EE4" w:rsidTr="00C723B5">
        <w:trPr>
          <w:trHeight w:val="1282"/>
        </w:trPr>
        <w:tc>
          <w:tcPr>
            <w:tcW w:w="4508" w:type="dxa"/>
            <w:shd w:val="clear" w:color="auto" w:fill="D9E2F3"/>
            <w:vAlign w:val="center"/>
          </w:tcPr>
          <w:p w:rsidR="00A9306E" w:rsidRPr="00FD1EE4" w:rsidRDefault="00A9306E" w:rsidP="006F56B5">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6F56B5" w:rsidP="00C723B5">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6F56B5" w:rsidP="00C723B5">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C723B5">
        <w:tc>
          <w:tcPr>
            <w:tcW w:w="9016" w:type="dxa"/>
            <w:gridSpan w:val="2"/>
            <w:vAlign w:val="center"/>
          </w:tcPr>
          <w:p w:rsidR="00A9306E" w:rsidRPr="00FD1EE4" w:rsidRDefault="006F56B5" w:rsidP="00C723B5">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C723B5">
        <w:tc>
          <w:tcPr>
            <w:tcW w:w="9016" w:type="dxa"/>
            <w:gridSpan w:val="2"/>
            <w:vAlign w:val="center"/>
          </w:tcPr>
          <w:p w:rsidR="00A9306E" w:rsidRPr="00FD1EE4" w:rsidRDefault="006F56B5" w:rsidP="00C723B5">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C723B5">
        <w:tc>
          <w:tcPr>
            <w:tcW w:w="9016" w:type="dxa"/>
            <w:gridSpan w:val="2"/>
            <w:vAlign w:val="center"/>
          </w:tcPr>
          <w:p w:rsidR="00A9306E" w:rsidRPr="00FD1EE4" w:rsidRDefault="006F56B5" w:rsidP="00C723B5">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C723B5">
        <w:tc>
          <w:tcPr>
            <w:tcW w:w="9016" w:type="dxa"/>
            <w:gridSpan w:val="2"/>
            <w:vAlign w:val="center"/>
          </w:tcPr>
          <w:p w:rsidR="00A9306E" w:rsidRPr="00FD1EE4" w:rsidRDefault="006F56B5" w:rsidP="00C723B5">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6F56B5">
      <w:pPr>
        <w:numPr>
          <w:ilvl w:val="1"/>
          <w:numId w:val="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C723B5">
        <w:tc>
          <w:tcPr>
            <w:tcW w:w="2837" w:type="dxa"/>
            <w:shd w:val="clear" w:color="auto" w:fill="D9E2F3"/>
            <w:vAlign w:val="center"/>
          </w:tcPr>
          <w:p w:rsidR="00A9306E" w:rsidRPr="00FD1EE4" w:rsidRDefault="00A9306E" w:rsidP="006F56B5">
            <w:pPr>
              <w:numPr>
                <w:ilvl w:val="2"/>
                <w:numId w:val="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C723B5">
            <w:pPr>
              <w:spacing w:before="240" w:after="240"/>
              <w:rPr>
                <w:rFonts w:ascii="GHEA Grapalat" w:eastAsia="GHEA Grapalat" w:hAnsi="GHEA Grapalat" w:cs="GHEA Grapalat"/>
              </w:rPr>
            </w:pPr>
          </w:p>
        </w:tc>
      </w:tr>
      <w:tr w:rsidR="00A9306E" w:rsidRPr="00FD1EE4" w:rsidTr="00C723B5">
        <w:tc>
          <w:tcPr>
            <w:tcW w:w="2837" w:type="dxa"/>
            <w:shd w:val="clear" w:color="auto" w:fill="D9E2F3"/>
            <w:vAlign w:val="center"/>
          </w:tcPr>
          <w:p w:rsidR="00A9306E" w:rsidRPr="00FD1EE4" w:rsidRDefault="00A9306E" w:rsidP="006F56B5">
            <w:pPr>
              <w:numPr>
                <w:ilvl w:val="2"/>
                <w:numId w:val="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lastRenderedPageBreak/>
              <w:t>Осуществление контроля за организацией</w:t>
            </w:r>
          </w:p>
        </w:tc>
        <w:tc>
          <w:tcPr>
            <w:tcW w:w="6180" w:type="dxa"/>
            <w:vAlign w:val="center"/>
          </w:tcPr>
          <w:p w:rsidR="00A9306E" w:rsidRPr="00B23852" w:rsidRDefault="006F56B5" w:rsidP="00C723B5">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6F56B5" w:rsidP="00C723B5">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rsidTr="00C723B5">
        <w:tc>
          <w:tcPr>
            <w:tcW w:w="2837" w:type="dxa"/>
            <w:shd w:val="clear" w:color="auto" w:fill="D9E2F3"/>
            <w:vAlign w:val="center"/>
          </w:tcPr>
          <w:p w:rsidR="00A9306E" w:rsidRPr="00FD1EE4" w:rsidRDefault="00A9306E" w:rsidP="006F56B5">
            <w:pPr>
              <w:numPr>
                <w:ilvl w:val="2"/>
                <w:numId w:val="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6F56B5" w:rsidP="00C723B5">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6F56B5" w:rsidP="00C723B5">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6F56B5">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C723B5">
        <w:tc>
          <w:tcPr>
            <w:tcW w:w="2837" w:type="dxa"/>
            <w:shd w:val="clear" w:color="auto" w:fill="D9E2F3"/>
            <w:vAlign w:val="center"/>
          </w:tcPr>
          <w:p w:rsidR="00A9306E" w:rsidRPr="00FD1EE4" w:rsidRDefault="00A9306E" w:rsidP="006F56B5">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C723B5">
            <w:pPr>
              <w:spacing w:before="240" w:after="240"/>
              <w:rPr>
                <w:rFonts w:ascii="GHEA Grapalat" w:eastAsia="GHEA Grapalat" w:hAnsi="GHEA Grapalat" w:cs="GHEA Grapalat"/>
              </w:rPr>
            </w:pPr>
          </w:p>
        </w:tc>
      </w:tr>
      <w:tr w:rsidR="00A9306E" w:rsidRPr="00FD1EE4" w:rsidTr="00C723B5">
        <w:tc>
          <w:tcPr>
            <w:tcW w:w="2837" w:type="dxa"/>
            <w:shd w:val="clear" w:color="auto" w:fill="D9E2F3"/>
            <w:vAlign w:val="center"/>
          </w:tcPr>
          <w:p w:rsidR="00A9306E" w:rsidRPr="00FD1EE4" w:rsidRDefault="00A9306E" w:rsidP="006F56B5">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C723B5">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A9306E" w:rsidRPr="00FD1EE4" w:rsidRDefault="00A9306E" w:rsidP="006F56B5">
      <w:pPr>
        <w:numPr>
          <w:ilvl w:val="0"/>
          <w:numId w:val="3"/>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A9306E" w:rsidRPr="00FD1EE4" w:rsidRDefault="00A9306E" w:rsidP="006F56B5">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C723B5">
        <w:tc>
          <w:tcPr>
            <w:tcW w:w="2835" w:type="dxa"/>
            <w:shd w:val="clear" w:color="auto" w:fill="D9E2F3"/>
            <w:vAlign w:val="center"/>
          </w:tcPr>
          <w:p w:rsidR="00A9306E" w:rsidRPr="00FD1EE4" w:rsidRDefault="00A9306E" w:rsidP="006F56B5">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C723B5">
            <w:pPr>
              <w:spacing w:before="240" w:after="240"/>
              <w:rPr>
                <w:rFonts w:ascii="GHEA Grapalat" w:eastAsia="GHEA Grapalat" w:hAnsi="GHEA Grapalat" w:cs="GHEA Grapalat"/>
              </w:rPr>
            </w:pPr>
          </w:p>
        </w:tc>
      </w:tr>
      <w:tr w:rsidR="00A9306E" w:rsidRPr="00FD1EE4" w:rsidTr="00C723B5">
        <w:tc>
          <w:tcPr>
            <w:tcW w:w="2835" w:type="dxa"/>
            <w:shd w:val="clear" w:color="auto" w:fill="D9E2F3"/>
            <w:vAlign w:val="center"/>
          </w:tcPr>
          <w:p w:rsidR="00A9306E" w:rsidRPr="00FD1EE4" w:rsidRDefault="00A9306E" w:rsidP="006F56B5">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C723B5">
            <w:pPr>
              <w:spacing w:before="240" w:after="240"/>
              <w:rPr>
                <w:rFonts w:ascii="GHEA Grapalat" w:eastAsia="GHEA Grapalat" w:hAnsi="GHEA Grapalat" w:cs="GHEA Grapalat"/>
              </w:rPr>
            </w:pPr>
          </w:p>
        </w:tc>
      </w:tr>
      <w:tr w:rsidR="00A9306E" w:rsidRPr="00FD1EE4" w:rsidTr="00C723B5">
        <w:tc>
          <w:tcPr>
            <w:tcW w:w="2835" w:type="dxa"/>
            <w:shd w:val="clear" w:color="auto" w:fill="D9E2F3"/>
            <w:vAlign w:val="center"/>
          </w:tcPr>
          <w:p w:rsidR="00A9306E" w:rsidRPr="00FD1EE4" w:rsidRDefault="00A9306E" w:rsidP="006F56B5">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C723B5">
            <w:pPr>
              <w:spacing w:before="240" w:after="240"/>
              <w:rPr>
                <w:rFonts w:ascii="GHEA Grapalat" w:eastAsia="GHEA Grapalat" w:hAnsi="GHEA Grapalat" w:cs="GHEA Grapalat"/>
              </w:rPr>
            </w:pPr>
          </w:p>
        </w:tc>
      </w:tr>
      <w:tr w:rsidR="00A9306E" w:rsidRPr="00FD1EE4" w:rsidTr="00C723B5">
        <w:tc>
          <w:tcPr>
            <w:tcW w:w="2835" w:type="dxa"/>
            <w:shd w:val="clear" w:color="auto" w:fill="D9E2F3"/>
            <w:vAlign w:val="center"/>
          </w:tcPr>
          <w:p w:rsidR="00A9306E" w:rsidRPr="00FD1EE4" w:rsidRDefault="00A9306E" w:rsidP="006F56B5">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C723B5">
            <w:pPr>
              <w:spacing w:before="240" w:after="240"/>
              <w:rPr>
                <w:rFonts w:ascii="GHEA Grapalat" w:eastAsia="GHEA Grapalat" w:hAnsi="GHEA Grapalat" w:cs="GHEA Grapalat"/>
              </w:rPr>
            </w:pPr>
          </w:p>
        </w:tc>
      </w:tr>
      <w:tr w:rsidR="00A9306E" w:rsidRPr="00FD1EE4" w:rsidTr="00C723B5">
        <w:tc>
          <w:tcPr>
            <w:tcW w:w="2835" w:type="dxa"/>
            <w:shd w:val="clear" w:color="auto" w:fill="D9E2F3"/>
            <w:vAlign w:val="center"/>
          </w:tcPr>
          <w:p w:rsidR="00A9306E" w:rsidRPr="00FD1EE4" w:rsidRDefault="00A9306E" w:rsidP="006F56B5">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C723B5">
            <w:pPr>
              <w:spacing w:before="240" w:after="240"/>
              <w:rPr>
                <w:rFonts w:ascii="GHEA Grapalat" w:eastAsia="GHEA Grapalat" w:hAnsi="GHEA Grapalat" w:cs="GHEA Grapalat"/>
              </w:rPr>
            </w:pPr>
          </w:p>
        </w:tc>
      </w:tr>
      <w:tr w:rsidR="00A9306E" w:rsidRPr="00FD1EE4" w:rsidTr="00C723B5">
        <w:tc>
          <w:tcPr>
            <w:tcW w:w="2835" w:type="dxa"/>
            <w:shd w:val="clear" w:color="auto" w:fill="D9E2F3"/>
            <w:vAlign w:val="center"/>
          </w:tcPr>
          <w:p w:rsidR="00A9306E" w:rsidRPr="00FD1EE4" w:rsidRDefault="00A9306E" w:rsidP="006F56B5">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C723B5">
            <w:pPr>
              <w:spacing w:before="240" w:after="240"/>
              <w:rPr>
                <w:rFonts w:ascii="GHEA Grapalat" w:eastAsia="GHEA Grapalat" w:hAnsi="GHEA Grapalat" w:cs="GHEA Grapalat"/>
              </w:rPr>
            </w:pPr>
          </w:p>
        </w:tc>
      </w:tr>
      <w:tr w:rsidR="00A9306E" w:rsidRPr="00FD1EE4" w:rsidTr="00C723B5">
        <w:tc>
          <w:tcPr>
            <w:tcW w:w="2835" w:type="dxa"/>
            <w:shd w:val="clear" w:color="auto" w:fill="D9E2F3"/>
            <w:vAlign w:val="center"/>
          </w:tcPr>
          <w:p w:rsidR="00A9306E" w:rsidRPr="00FD1EE4" w:rsidRDefault="00A9306E" w:rsidP="006F56B5">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C723B5">
            <w:pPr>
              <w:spacing w:before="240" w:after="240"/>
              <w:rPr>
                <w:rFonts w:ascii="GHEA Grapalat" w:eastAsia="GHEA Grapalat" w:hAnsi="GHEA Grapalat" w:cs="GHEA Grapalat"/>
              </w:rPr>
            </w:pPr>
          </w:p>
        </w:tc>
      </w:tr>
    </w:tbl>
    <w:p w:rsidR="00A9306E" w:rsidRPr="00FD1EE4" w:rsidRDefault="00A9306E" w:rsidP="006F56B5">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C723B5">
        <w:trPr>
          <w:trHeight w:val="853"/>
        </w:trPr>
        <w:tc>
          <w:tcPr>
            <w:tcW w:w="2835" w:type="dxa"/>
            <w:vMerge w:val="restart"/>
            <w:shd w:val="clear" w:color="auto" w:fill="D9E2F3"/>
            <w:vAlign w:val="center"/>
          </w:tcPr>
          <w:p w:rsidR="00A9306E" w:rsidRPr="00FD1EE4" w:rsidRDefault="00A9306E" w:rsidP="006F56B5">
            <w:pPr>
              <w:numPr>
                <w:ilvl w:val="2"/>
                <w:numId w:val="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C723B5">
            <w:pPr>
              <w:spacing w:before="240" w:after="240"/>
              <w:rPr>
                <w:rFonts w:ascii="GHEA Grapalat" w:eastAsia="GHEA Grapalat" w:hAnsi="GHEA Grapalat" w:cs="GHEA Grapalat"/>
              </w:rPr>
            </w:pPr>
          </w:p>
        </w:tc>
      </w:tr>
      <w:tr w:rsidR="00A9306E" w:rsidRPr="00FD1EE4" w:rsidTr="00C723B5">
        <w:trPr>
          <w:trHeight w:val="850"/>
        </w:trPr>
        <w:tc>
          <w:tcPr>
            <w:tcW w:w="2835" w:type="dxa"/>
            <w:vMerge/>
            <w:shd w:val="clear" w:color="auto" w:fill="D9E2F3"/>
            <w:vAlign w:val="center"/>
          </w:tcPr>
          <w:p w:rsidR="00A9306E" w:rsidRPr="00FD1EE4" w:rsidRDefault="00A9306E" w:rsidP="006F56B5">
            <w:pPr>
              <w:numPr>
                <w:ilvl w:val="2"/>
                <w:numId w:val="3"/>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C723B5">
            <w:pPr>
              <w:spacing w:before="240" w:after="240"/>
              <w:rPr>
                <w:rFonts w:ascii="GHEA Grapalat" w:eastAsia="GHEA Grapalat" w:hAnsi="GHEA Grapalat" w:cs="GHEA Grapalat"/>
              </w:rPr>
            </w:pPr>
          </w:p>
        </w:tc>
      </w:tr>
      <w:tr w:rsidR="00A9306E" w:rsidRPr="00FD1EE4" w:rsidTr="00C723B5">
        <w:trPr>
          <w:trHeight w:val="850"/>
        </w:trPr>
        <w:tc>
          <w:tcPr>
            <w:tcW w:w="2835" w:type="dxa"/>
            <w:vMerge/>
            <w:shd w:val="clear" w:color="auto" w:fill="D9E2F3"/>
            <w:vAlign w:val="center"/>
          </w:tcPr>
          <w:p w:rsidR="00A9306E" w:rsidRPr="00FD1EE4" w:rsidRDefault="00A9306E" w:rsidP="006F56B5">
            <w:pPr>
              <w:numPr>
                <w:ilvl w:val="2"/>
                <w:numId w:val="3"/>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C723B5">
            <w:pPr>
              <w:spacing w:before="240" w:after="240"/>
              <w:rPr>
                <w:rFonts w:ascii="GHEA Grapalat" w:eastAsia="GHEA Grapalat" w:hAnsi="GHEA Grapalat" w:cs="GHEA Grapalat"/>
              </w:rPr>
            </w:pPr>
          </w:p>
        </w:tc>
      </w:tr>
      <w:tr w:rsidR="00A9306E" w:rsidRPr="00FD1EE4" w:rsidTr="00C723B5">
        <w:trPr>
          <w:trHeight w:val="850"/>
        </w:trPr>
        <w:tc>
          <w:tcPr>
            <w:tcW w:w="2835" w:type="dxa"/>
            <w:vMerge/>
            <w:shd w:val="clear" w:color="auto" w:fill="D9E2F3"/>
            <w:vAlign w:val="center"/>
          </w:tcPr>
          <w:p w:rsidR="00A9306E" w:rsidRPr="00FD1EE4" w:rsidRDefault="00A9306E" w:rsidP="006F56B5">
            <w:pPr>
              <w:numPr>
                <w:ilvl w:val="2"/>
                <w:numId w:val="3"/>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C723B5">
            <w:pPr>
              <w:spacing w:before="240" w:after="240"/>
              <w:rPr>
                <w:rFonts w:ascii="GHEA Grapalat" w:eastAsia="GHEA Grapalat" w:hAnsi="GHEA Grapalat" w:cs="GHEA Grapalat"/>
              </w:rPr>
            </w:pPr>
          </w:p>
        </w:tc>
      </w:tr>
      <w:tr w:rsidR="00A9306E" w:rsidRPr="00FD1EE4" w:rsidTr="00C723B5">
        <w:trPr>
          <w:trHeight w:val="850"/>
        </w:trPr>
        <w:tc>
          <w:tcPr>
            <w:tcW w:w="2835" w:type="dxa"/>
            <w:vMerge/>
            <w:shd w:val="clear" w:color="auto" w:fill="D9E2F3"/>
            <w:vAlign w:val="center"/>
          </w:tcPr>
          <w:p w:rsidR="00A9306E" w:rsidRPr="00FD1EE4" w:rsidRDefault="00A9306E" w:rsidP="006F56B5">
            <w:pPr>
              <w:numPr>
                <w:ilvl w:val="2"/>
                <w:numId w:val="3"/>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C723B5">
            <w:pPr>
              <w:spacing w:before="240" w:after="240"/>
              <w:rPr>
                <w:rFonts w:ascii="GHEA Grapalat" w:eastAsia="GHEA Grapalat" w:hAnsi="GHEA Grapalat" w:cs="GHEA Grapalat"/>
              </w:rPr>
            </w:pPr>
          </w:p>
        </w:tc>
      </w:tr>
    </w:tbl>
    <w:p w:rsidR="00A9306E" w:rsidRDefault="00A9306E" w:rsidP="006F56B5">
      <w:pPr>
        <w:numPr>
          <w:ilvl w:val="1"/>
          <w:numId w:val="3"/>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C723B5">
        <w:tc>
          <w:tcPr>
            <w:tcW w:w="2835" w:type="dxa"/>
            <w:shd w:val="clear" w:color="auto" w:fill="D9E2F3"/>
            <w:vAlign w:val="center"/>
          </w:tcPr>
          <w:p w:rsidR="00A9306E" w:rsidRPr="00FD1EE4" w:rsidRDefault="00A9306E" w:rsidP="006F56B5">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A9306E" w:rsidRPr="00FD1EE4" w:rsidRDefault="00A9306E" w:rsidP="00C723B5">
            <w:pPr>
              <w:spacing w:before="240" w:after="240"/>
              <w:rPr>
                <w:rFonts w:ascii="GHEA Grapalat" w:eastAsia="GHEA Grapalat" w:hAnsi="GHEA Grapalat" w:cs="GHEA Grapalat"/>
              </w:rPr>
            </w:pPr>
          </w:p>
        </w:tc>
      </w:tr>
      <w:tr w:rsidR="00A9306E" w:rsidRPr="00FD1EE4" w:rsidTr="00C723B5">
        <w:tc>
          <w:tcPr>
            <w:tcW w:w="2835" w:type="dxa"/>
            <w:shd w:val="clear" w:color="auto" w:fill="D9E2F3"/>
            <w:vAlign w:val="center"/>
          </w:tcPr>
          <w:p w:rsidR="00A9306E" w:rsidRPr="00FD1EE4" w:rsidRDefault="00A9306E" w:rsidP="006F56B5">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C723B5">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A9306E" w:rsidRPr="00AE55B6" w:rsidRDefault="00A9306E" w:rsidP="006F56B5">
      <w:pPr>
        <w:pStyle w:val="ListParagraph"/>
        <w:numPr>
          <w:ilvl w:val="0"/>
          <w:numId w:val="3"/>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9306E" w:rsidRPr="00FD1EE4" w:rsidTr="00C723B5">
        <w:tc>
          <w:tcPr>
            <w:tcW w:w="9016" w:type="dxa"/>
            <w:shd w:val="clear" w:color="auto" w:fill="DBE5F1" w:themeFill="accent1" w:themeFillTint="33"/>
          </w:tcPr>
          <w:p w:rsidR="00A9306E" w:rsidRPr="00FD1EE4" w:rsidRDefault="00A9306E" w:rsidP="00C723B5">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C723B5">
        <w:trPr>
          <w:trHeight w:val="10187"/>
        </w:trPr>
        <w:tc>
          <w:tcPr>
            <w:tcW w:w="9016" w:type="dxa"/>
          </w:tcPr>
          <w:p w:rsidR="00A9306E" w:rsidRPr="00FD1EE4" w:rsidRDefault="00A9306E" w:rsidP="00C723B5">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ins w:id="4" w:author="Inesa Kocharyan" w:date="2021-09-01T11:45:00Z"/>
          <w:rFonts w:ascii="GHEA Grapalat" w:hAnsi="GHEA Grapalat"/>
          <w:b/>
        </w:rPr>
      </w:pPr>
    </w:p>
    <w:p w:rsidR="00A9306E" w:rsidRDefault="00A9306E" w:rsidP="00A9306E">
      <w:pPr>
        <w:rPr>
          <w:rFonts w:ascii="GHEA Grapalat" w:hAnsi="GHEA Grapalat"/>
          <w:b/>
        </w:rPr>
      </w:pPr>
      <w:r>
        <w:rPr>
          <w:rFonts w:ascii="GHEA Grapalat" w:hAnsi="GHEA Grapalat"/>
          <w:b/>
        </w:rPr>
        <w:br w:type="page"/>
      </w: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A9306E" w:rsidRPr="000306ED" w:rsidRDefault="00A9306E" w:rsidP="006F56B5">
      <w:pPr>
        <w:pStyle w:val="ListParagraph"/>
        <w:numPr>
          <w:ilvl w:val="0"/>
          <w:numId w:val="4"/>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9306E" w:rsidRPr="000306ED" w:rsidRDefault="00A9306E" w:rsidP="006F56B5">
      <w:pPr>
        <w:pStyle w:val="ListParagraph"/>
        <w:numPr>
          <w:ilvl w:val="0"/>
          <w:numId w:val="5"/>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6F56B5">
      <w:pPr>
        <w:pStyle w:val="ListParagraph"/>
        <w:numPr>
          <w:ilvl w:val="0"/>
          <w:numId w:val="5"/>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6F56B5">
      <w:pPr>
        <w:pStyle w:val="ListParagraph"/>
        <w:numPr>
          <w:ilvl w:val="0"/>
          <w:numId w:val="5"/>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6F56B5">
      <w:pPr>
        <w:pStyle w:val="ListParagraph"/>
        <w:numPr>
          <w:ilvl w:val="0"/>
          <w:numId w:val="4"/>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6F56B5">
      <w:pPr>
        <w:pStyle w:val="ListParagraph"/>
        <w:numPr>
          <w:ilvl w:val="0"/>
          <w:numId w:val="6"/>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w:t>
      </w:r>
      <w:r w:rsidRPr="000306ED">
        <w:rPr>
          <w:rFonts w:ascii="GHEA Grapalat" w:hAnsi="GHEA Grapalat"/>
        </w:rPr>
        <w:lastRenderedPageBreak/>
        <w:t>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9306E" w:rsidRPr="000306ED" w:rsidRDefault="00A9306E" w:rsidP="006F56B5">
      <w:pPr>
        <w:pStyle w:val="ListParagraph"/>
        <w:numPr>
          <w:ilvl w:val="0"/>
          <w:numId w:val="6"/>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6F56B5">
      <w:pPr>
        <w:pStyle w:val="ListParagraph"/>
        <w:numPr>
          <w:ilvl w:val="0"/>
          <w:numId w:val="6"/>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6F56B5">
      <w:pPr>
        <w:pStyle w:val="ListParagraph"/>
        <w:numPr>
          <w:ilvl w:val="0"/>
          <w:numId w:val="4"/>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6F56B5">
      <w:pPr>
        <w:pStyle w:val="ListParagraph"/>
        <w:numPr>
          <w:ilvl w:val="0"/>
          <w:numId w:val="7"/>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w:t>
      </w:r>
      <w:r w:rsidRPr="000306ED">
        <w:rPr>
          <w:rFonts w:ascii="GHEA Grapalat" w:hAnsi="GHEA Grapalat"/>
        </w:rPr>
        <w:lastRenderedPageBreak/>
        <w:t>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6F56B5">
      <w:pPr>
        <w:pStyle w:val="ListParagraph"/>
        <w:numPr>
          <w:ilvl w:val="0"/>
          <w:numId w:val="4"/>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6F56B5">
      <w:pPr>
        <w:pStyle w:val="ListParagraph"/>
        <w:numPr>
          <w:ilvl w:val="0"/>
          <w:numId w:val="8"/>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lastRenderedPageBreak/>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w:t>
      </w:r>
      <w:r w:rsidRPr="000306ED">
        <w:rPr>
          <w:rFonts w:ascii="GHEA Grapalat" w:hAnsi="GHEA Grapalat"/>
        </w:rPr>
        <w:lastRenderedPageBreak/>
        <w:t xml:space="preserve">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w:t>
      </w:r>
      <w:r w:rsidRPr="000306ED">
        <w:rPr>
          <w:rFonts w:ascii="GHEA Grapalat" w:hAnsi="GHEA Grapalat"/>
        </w:rPr>
        <w:lastRenderedPageBreak/>
        <w:t xml:space="preserve">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 xml:space="preserve">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w:t>
      </w:r>
      <w:r w:rsidRPr="000306ED">
        <w:rPr>
          <w:rFonts w:ascii="GHEA Grapalat" w:hAnsi="GHEA Grapalat"/>
        </w:rPr>
        <w:lastRenderedPageBreak/>
        <w:t>является должностное лицо или член его семьи по смыслу пункта 53 части 1 статьи 3 Кодекса О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xml:space="preserve">) заполняется, если имеются дополнительные сведения или дополнительные разъяснения, касающиеся </w:t>
      </w:r>
      <w:r w:rsidRPr="000306ED">
        <w:rPr>
          <w:rFonts w:ascii="GHEA Grapalat" w:hAnsi="GHEA Grapalat"/>
        </w:rPr>
        <w:lastRenderedPageBreak/>
        <w:t>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886CD6">
        <w:rPr>
          <w:rFonts w:ascii="GHEA Grapalat" w:hAnsi="GHEA Grapalat"/>
          <w:b/>
          <w:sz w:val="24"/>
          <w:szCs w:val="24"/>
        </w:rPr>
        <w:t>О ЗАПРОСЕ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886CD6">
        <w:rPr>
          <w:rFonts w:ascii="GHEA Grapalat" w:hAnsi="GHEA Grapalat"/>
          <w:b/>
          <w:sz w:val="24"/>
          <w:szCs w:val="24"/>
        </w:rPr>
        <w:t>ZINAR-GHTSDZB-22/9</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886CD6">
        <w:rPr>
          <w:rFonts w:ascii="GHEA Grapalat" w:hAnsi="GHEA Grapalat"/>
          <w:spacing w:val="-6"/>
        </w:rPr>
        <w:t>О ЗАПРОСЕ КОТИРОВОК</w:t>
      </w:r>
      <w:r w:rsidRPr="005744FC">
        <w:rPr>
          <w:rFonts w:ascii="GHEA Grapalat" w:hAnsi="GHEA Grapalat"/>
          <w:spacing w:val="-6"/>
        </w:rPr>
        <w:t xml:space="preserve"> под кодом </w:t>
      </w:r>
      <w:r w:rsidR="00886CD6">
        <w:rPr>
          <w:rFonts w:ascii="GHEA Grapalat" w:hAnsi="GHEA Grapalat"/>
          <w:spacing w:val="-6"/>
        </w:rPr>
        <w:t>ZINAR-GHTSDZB-22/9</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2"/>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lastRenderedPageBreak/>
        <w:t>Приложение № 4.2</w:t>
      </w:r>
    </w:p>
    <w:p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t xml:space="preserve">к Приглашению на </w:t>
      </w:r>
      <w:r w:rsidR="00886CD6">
        <w:rPr>
          <w:rFonts w:ascii="GHEA Grapalat" w:hAnsi="GHEA Grapalat"/>
          <w:b/>
          <w:i/>
        </w:rPr>
        <w:t>О ЗАПРОСЕ КОТИРОВОК</w:t>
      </w:r>
      <w:r w:rsidRPr="005C48F7">
        <w:rPr>
          <w:rFonts w:ascii="GHEA Grapalat" w:hAnsi="GHEA Grapalat" w:cs="GHEA Grapalat"/>
          <w:b/>
          <w:i/>
        </w:rPr>
        <w:br/>
      </w:r>
      <w:r w:rsidRPr="005C48F7">
        <w:rPr>
          <w:rFonts w:ascii="GHEA Grapalat" w:hAnsi="GHEA Grapalat"/>
          <w:b/>
          <w:i/>
        </w:rPr>
        <w:t xml:space="preserve">под кодом </w:t>
      </w:r>
      <w:r w:rsidR="00886CD6">
        <w:rPr>
          <w:rFonts w:ascii="GHEA Grapalat" w:hAnsi="GHEA Grapalat"/>
          <w:b/>
          <w:i/>
        </w:rPr>
        <w:t>ZINAR-GHTSDZB-22/9</w:t>
      </w:r>
      <w:r w:rsidR="004B7F14" w:rsidRPr="005C48F7">
        <w:rPr>
          <w:rFonts w:ascii="GHEA Grapalat" w:hAnsi="GHEA Grapalat"/>
          <w:b/>
          <w:i/>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3"/>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1F3BC9">
      <w:pPr>
        <w:widowControl w:val="0"/>
        <w:tabs>
          <w:tab w:val="left" w:pos="567"/>
        </w:tabs>
        <w:jc w:val="both"/>
        <w:rPr>
          <w:rFonts w:ascii="GHEA Grapalat" w:hAnsi="GHEA Grapalat" w:cs="GHEA Grapalat"/>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8262CA" w:rsidRPr="0045207C">
        <w:rPr>
          <w:rFonts w:ascii="GHEA Grapalat" w:hAnsi="GHEA Grapalat"/>
          <w:b/>
          <w:color w:val="548DD4" w:themeColor="text2" w:themeTint="99"/>
        </w:rPr>
        <w:t>&lt;&lt;ЗИНАР&gt;&gt; ЗАО</w:t>
      </w:r>
      <w:r w:rsidR="008262CA"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p>
    <w:p w:rsidR="00145D5D" w:rsidRDefault="003D2FE2" w:rsidP="00145D5D">
      <w:pPr>
        <w:widowControl w:val="0"/>
        <w:jc w:val="both"/>
        <w:rPr>
          <w:rFonts w:ascii="GHEA Grapalat" w:hAnsi="GHEA Grapalat"/>
          <w:b/>
          <w:i/>
        </w:rPr>
      </w:pPr>
      <w:r w:rsidRPr="00B138F3">
        <w:rPr>
          <w:rFonts w:ascii="GHEA Grapalat" w:hAnsi="GHEA Grapalat"/>
          <w:sz w:val="22"/>
          <w:szCs w:val="22"/>
        </w:rPr>
        <w:t xml:space="preserve">процедуре закупок под кодом </w:t>
      </w:r>
      <w:r w:rsidR="00886CD6">
        <w:rPr>
          <w:rFonts w:ascii="GHEA Grapalat" w:hAnsi="GHEA Grapalat"/>
          <w:b/>
          <w:i/>
        </w:rPr>
        <w:t>ZINAR-GHTSDZB-22/9</w:t>
      </w:r>
    </w:p>
    <w:p w:rsidR="003D2FE2" w:rsidRPr="00B138F3" w:rsidRDefault="003D2FE2" w:rsidP="00145D5D">
      <w:pPr>
        <w:widowControl w:val="0"/>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w:t>
      </w:r>
      <w:r w:rsidRPr="00B138F3">
        <w:rPr>
          <w:rFonts w:ascii="GHEA Grapalat" w:hAnsi="GHEA Grapalat"/>
          <w:sz w:val="22"/>
          <w:szCs w:val="22"/>
        </w:rPr>
        <w:lastRenderedPageBreak/>
        <w:t>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Default="001005B0"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C50032" w:rsidRPr="00B138F3" w:rsidTr="008158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C50032" w:rsidRPr="00B138F3" w:rsidRDefault="00C50032" w:rsidP="00C50032">
            <w:pPr>
              <w:widowControl w:val="0"/>
              <w:tabs>
                <w:tab w:val="left" w:pos="855"/>
              </w:tabs>
              <w:ind w:left="360"/>
              <w:rPr>
                <w:rFonts w:ascii="GHEA Grapalat" w:hAnsi="GHEA Grapalat"/>
              </w:rPr>
            </w:pPr>
            <w:r w:rsidRPr="0025715C">
              <w:rPr>
                <w:rFonts w:ascii="GHEA Grapalat" w:hAnsi="GHEA Grapalat"/>
              </w:rPr>
              <w:t>9.</w:t>
            </w:r>
            <w:r w:rsidRPr="0025715C">
              <w:rPr>
                <w:rFonts w:ascii="GHEA Grapalat" w:hAnsi="GHEA Grapalat"/>
              </w:rPr>
              <w:tab/>
              <w:t xml:space="preserve">Наименование, или имя, фамилия бенефициара: </w:t>
            </w:r>
            <w:r w:rsidRPr="0045207C">
              <w:rPr>
                <w:rFonts w:ascii="GHEA Grapalat" w:hAnsi="GHEA Grapalat"/>
                <w:b/>
                <w:color w:val="548DD4" w:themeColor="text2" w:themeTint="99"/>
              </w:rPr>
              <w:t>&lt;&lt;ЗИНАР&gt;&gt; ЗАО</w:t>
            </w:r>
          </w:p>
        </w:tc>
      </w:tr>
      <w:tr w:rsidR="00C50032" w:rsidRPr="00B138F3" w:rsidTr="008158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C50032" w:rsidRPr="00B138F3" w:rsidRDefault="00C50032" w:rsidP="00C50032">
            <w:pPr>
              <w:widowControl w:val="0"/>
              <w:tabs>
                <w:tab w:val="left" w:pos="855"/>
              </w:tabs>
              <w:ind w:left="360"/>
              <w:rPr>
                <w:rFonts w:ascii="GHEA Grapalat" w:hAnsi="GHEA Grapalat"/>
              </w:rPr>
            </w:pPr>
            <w:r w:rsidRPr="0025715C">
              <w:rPr>
                <w:rFonts w:ascii="GHEA Grapalat" w:hAnsi="GHEA Grapalat"/>
              </w:rPr>
              <w:t>10.</w:t>
            </w:r>
            <w:r w:rsidRPr="0025715C">
              <w:rPr>
                <w:rFonts w:ascii="GHEA Grapalat" w:hAnsi="GHEA Grapalat"/>
              </w:rPr>
              <w:tab/>
              <w:t>НЗОУ бенефициара (не заполняется)</w:t>
            </w:r>
          </w:p>
        </w:tc>
      </w:tr>
      <w:tr w:rsidR="00C50032" w:rsidRPr="00B138F3" w:rsidTr="008158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rsidR="00C50032" w:rsidRPr="00B138F3" w:rsidRDefault="00C50032" w:rsidP="00C50032">
            <w:pPr>
              <w:widowControl w:val="0"/>
              <w:tabs>
                <w:tab w:val="left" w:pos="855"/>
              </w:tabs>
              <w:ind w:left="360"/>
              <w:rPr>
                <w:rFonts w:ascii="GHEA Grapalat" w:hAnsi="GHEA Grapalat"/>
              </w:rPr>
            </w:pPr>
            <w:r w:rsidRPr="0025715C">
              <w:rPr>
                <w:rFonts w:ascii="GHEA Grapalat" w:hAnsi="GHEA Grapalat"/>
              </w:rPr>
              <w:t>11.</w:t>
            </w:r>
            <w:r w:rsidRPr="0025715C">
              <w:rPr>
                <w:rFonts w:ascii="GHEA Grapalat" w:hAnsi="GHEA Grapalat"/>
              </w:rPr>
              <w:tab/>
              <w:t xml:space="preserve">УНН бенефициара: </w:t>
            </w:r>
            <w:r w:rsidRPr="004B56EA">
              <w:rPr>
                <w:rFonts w:ascii="GHEA Grapalat" w:hAnsi="GHEA Grapalat"/>
                <w:b/>
                <w:color w:val="548DD4" w:themeColor="text2" w:themeTint="99"/>
              </w:rPr>
              <w:t>01829736</w:t>
            </w:r>
          </w:p>
        </w:tc>
      </w:tr>
      <w:tr w:rsidR="00C50032" w:rsidRPr="00B138F3" w:rsidTr="008158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rsidR="00C50032" w:rsidRPr="00A91204" w:rsidRDefault="00C50032" w:rsidP="00C50032">
            <w:pPr>
              <w:pStyle w:val="Heading2"/>
              <w:shd w:val="clear" w:color="auto" w:fill="FFFFFF"/>
              <w:spacing w:line="345" w:lineRule="atLeast"/>
              <w:textAlignment w:val="baseline"/>
              <w:rPr>
                <w:rFonts w:ascii="GHEA Grapalat" w:hAnsi="GHEA Grapalat"/>
                <w:b w:val="0"/>
                <w:color w:val="auto"/>
                <w:sz w:val="24"/>
                <w:szCs w:val="24"/>
              </w:rPr>
            </w:pPr>
            <w:r>
              <w:rPr>
                <w:rFonts w:ascii="GHEA Grapalat" w:hAnsi="GHEA Grapalat"/>
                <w:b w:val="0"/>
                <w:color w:val="auto"/>
                <w:sz w:val="24"/>
                <w:szCs w:val="24"/>
                <w:lang w:val="hy-AM"/>
              </w:rPr>
              <w:t xml:space="preserve">     </w:t>
            </w:r>
            <w:r w:rsidRPr="00A91204">
              <w:rPr>
                <w:rFonts w:ascii="GHEA Grapalat" w:hAnsi="GHEA Grapalat"/>
                <w:b w:val="0"/>
                <w:color w:val="auto"/>
                <w:sz w:val="24"/>
                <w:szCs w:val="24"/>
              </w:rPr>
              <w:t>12.</w:t>
            </w:r>
            <w:r w:rsidRPr="00A91204">
              <w:rPr>
                <w:rFonts w:ascii="GHEA Grapalat" w:hAnsi="GHEA Grapalat"/>
                <w:b w:val="0"/>
                <w:color w:val="auto"/>
                <w:sz w:val="24"/>
                <w:szCs w:val="24"/>
              </w:rPr>
              <w:tab/>
              <w:t>Обслуживающая бенефициара Финансовая организация (банк):</w:t>
            </w:r>
            <w:r w:rsidRPr="0025715C">
              <w:rPr>
                <w:rFonts w:ascii="GHEA Grapalat" w:hAnsi="GHEA Grapalat"/>
              </w:rPr>
              <w:t xml:space="preserve"> </w:t>
            </w:r>
            <w:r w:rsidRPr="004B56EA">
              <w:rPr>
                <w:rFonts w:ascii="GHEA Grapalat" w:hAnsi="GHEA Grapalat"/>
                <w:color w:val="548DD4" w:themeColor="text2" w:themeTint="99"/>
                <w:sz w:val="24"/>
                <w:szCs w:val="24"/>
              </w:rPr>
              <w:t>"БАНК ВТБ (АРМЕНИЯ)"</w:t>
            </w:r>
          </w:p>
        </w:tc>
      </w:tr>
      <w:tr w:rsidR="00C50032" w:rsidRPr="00B138F3" w:rsidTr="008158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rsidR="00C50032" w:rsidRPr="00A91204" w:rsidRDefault="00C50032" w:rsidP="00C50032">
            <w:pPr>
              <w:widowControl w:val="0"/>
              <w:tabs>
                <w:tab w:val="left" w:pos="855"/>
              </w:tabs>
              <w:ind w:left="360"/>
              <w:rPr>
                <w:rFonts w:ascii="GHEA Grapalat" w:hAnsi="GHEA Grapalat"/>
                <w:lang w:val="hy-AM"/>
              </w:rPr>
            </w:pPr>
            <w:r w:rsidRPr="0025715C">
              <w:rPr>
                <w:rFonts w:ascii="GHEA Grapalat" w:hAnsi="GHEA Grapalat"/>
              </w:rPr>
              <w:t>13.</w:t>
            </w:r>
            <w:r w:rsidRPr="0025715C">
              <w:rPr>
                <w:rFonts w:ascii="GHEA Grapalat" w:hAnsi="GHEA Grapalat"/>
              </w:rPr>
              <w:tab/>
              <w:t xml:space="preserve">Номер счета бенефициара (сч.№) </w:t>
            </w:r>
            <w:r w:rsidRPr="004B56EA">
              <w:rPr>
                <w:rFonts w:ascii="GHEA Grapalat" w:hAnsi="GHEA Grapalat"/>
                <w:b/>
                <w:color w:val="548DD4" w:themeColor="text2" w:themeTint="99"/>
              </w:rPr>
              <w:t>16062001189200</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w:t>
            </w:r>
            <w:r w:rsidRPr="00B138F3">
              <w:rPr>
                <w:rFonts w:ascii="GHEA Grapalat" w:hAnsi="GHEA Grapalat"/>
                <w:sz w:val="18"/>
                <w:szCs w:val="18"/>
              </w:rPr>
              <w:lastRenderedPageBreak/>
              <w:t xml:space="preserve">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w:t>
            </w:r>
            <w:r w:rsidRPr="00B138F3">
              <w:rPr>
                <w:rFonts w:ascii="GHEA Grapalat" w:hAnsi="GHEA Grapalat"/>
                <w:sz w:val="18"/>
                <w:szCs w:val="18"/>
              </w:rPr>
              <w:lastRenderedPageBreak/>
              <w:t>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w:t>
            </w:r>
            <w:r w:rsidRPr="00B138F3">
              <w:rPr>
                <w:rFonts w:ascii="GHEA Grapalat" w:hAnsi="GHEA Grapalat"/>
                <w:sz w:val="18"/>
                <w:szCs w:val="18"/>
              </w:rPr>
              <w:lastRenderedPageBreak/>
              <w:t>"акцептованный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w:t>
            </w:r>
            <w:r w:rsidRPr="00B138F3">
              <w:rPr>
                <w:rFonts w:ascii="GHEA Grapalat" w:hAnsi="GHEA Grapalat"/>
                <w:sz w:val="18"/>
                <w:szCs w:val="18"/>
              </w:rPr>
              <w:lastRenderedPageBreak/>
              <w:t>(филиала),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597B44" w:rsidRPr="005C48F7" w:rsidRDefault="00597B44" w:rsidP="00597B44">
      <w:pPr>
        <w:widowControl w:val="0"/>
        <w:spacing w:after="160"/>
        <w:jc w:val="right"/>
        <w:rPr>
          <w:rFonts w:ascii="GHEA Grapalat" w:hAnsi="GHEA Grapalat" w:cs="GHEA Grapalat"/>
          <w:b/>
          <w:i/>
        </w:rPr>
      </w:pPr>
      <w:r w:rsidRPr="005C48F7">
        <w:rPr>
          <w:rFonts w:ascii="GHEA Grapalat" w:hAnsi="GHEA Grapalat"/>
          <w:b/>
          <w:i/>
        </w:rPr>
        <w:t xml:space="preserve">к Приглашению на </w:t>
      </w:r>
      <w:r w:rsidR="00886CD6">
        <w:rPr>
          <w:rFonts w:ascii="GHEA Grapalat" w:hAnsi="GHEA Grapalat"/>
          <w:b/>
          <w:i/>
        </w:rPr>
        <w:t>О ЗАПРОСЕ КОТИРОВОК</w:t>
      </w:r>
      <w:r w:rsidRPr="005C48F7">
        <w:rPr>
          <w:rFonts w:ascii="GHEA Grapalat" w:hAnsi="GHEA Grapalat" w:cs="GHEA Grapalat"/>
          <w:b/>
          <w:i/>
        </w:rPr>
        <w:br/>
      </w:r>
      <w:r w:rsidRPr="005C48F7">
        <w:rPr>
          <w:rFonts w:ascii="GHEA Grapalat" w:hAnsi="GHEA Grapalat"/>
          <w:b/>
          <w:i/>
        </w:rPr>
        <w:t xml:space="preserve">под кодом </w:t>
      </w:r>
      <w:r w:rsidR="00886CD6">
        <w:rPr>
          <w:rFonts w:ascii="GHEA Grapalat" w:hAnsi="GHEA Grapalat"/>
          <w:b/>
          <w:i/>
        </w:rPr>
        <w:t>ZINAR-GHTSDZB-22/9</w:t>
      </w:r>
      <w:r w:rsidRPr="005C48F7">
        <w:rPr>
          <w:rFonts w:ascii="GHEA Grapalat" w:hAnsi="GHEA Grapalat"/>
          <w:b/>
          <w:i/>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4"/>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2563A4" w:rsidRPr="00B138F3" w:rsidRDefault="000A214C" w:rsidP="002563A4">
      <w:pPr>
        <w:widowControl w:val="0"/>
        <w:tabs>
          <w:tab w:val="left" w:pos="567"/>
        </w:tabs>
        <w:jc w:val="both"/>
        <w:rPr>
          <w:rFonts w:ascii="GHEA Grapalat" w:hAnsi="GHEA Grapalat" w:cs="GHEA Grapalat"/>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002563A4" w:rsidRPr="00B138F3">
        <w:rPr>
          <w:rFonts w:ascii="GHEA Grapalat" w:hAnsi="GHEA Grapalat"/>
          <w:spacing w:val="-6"/>
          <w:sz w:val="22"/>
          <w:szCs w:val="22"/>
        </w:rPr>
        <w:t xml:space="preserve">Компания участвует в организованной </w:t>
      </w:r>
      <w:r w:rsidR="002563A4" w:rsidRPr="0045207C">
        <w:rPr>
          <w:rFonts w:ascii="GHEA Grapalat" w:hAnsi="GHEA Grapalat"/>
          <w:b/>
          <w:color w:val="548DD4" w:themeColor="text2" w:themeTint="99"/>
        </w:rPr>
        <w:t>&lt;&lt;ЗИНАР&gt;&gt; ЗАО</w:t>
      </w:r>
      <w:r w:rsidR="002563A4" w:rsidRPr="00B138F3">
        <w:rPr>
          <w:rFonts w:ascii="GHEA Grapalat" w:hAnsi="GHEA Grapalat"/>
          <w:spacing w:val="-6"/>
          <w:sz w:val="22"/>
          <w:szCs w:val="22"/>
        </w:rPr>
        <w:t xml:space="preserve"> далее — Заказчик) </w:t>
      </w:r>
    </w:p>
    <w:p w:rsidR="002563A4" w:rsidRDefault="002563A4" w:rsidP="002563A4">
      <w:pPr>
        <w:widowControl w:val="0"/>
        <w:jc w:val="both"/>
        <w:rPr>
          <w:rFonts w:ascii="GHEA Grapalat" w:hAnsi="GHEA Grapalat"/>
          <w:b/>
          <w:i/>
        </w:rPr>
      </w:pPr>
      <w:r w:rsidRPr="00B138F3">
        <w:rPr>
          <w:rFonts w:ascii="GHEA Grapalat" w:hAnsi="GHEA Grapalat"/>
          <w:sz w:val="22"/>
          <w:szCs w:val="22"/>
        </w:rPr>
        <w:t xml:space="preserve">процедуре закупок под кодом </w:t>
      </w:r>
      <w:r w:rsidR="00886CD6">
        <w:rPr>
          <w:rFonts w:ascii="GHEA Grapalat" w:hAnsi="GHEA Grapalat"/>
          <w:b/>
          <w:i/>
        </w:rPr>
        <w:t>ZINAR-GHTSDZB-22/9</w:t>
      </w:r>
    </w:p>
    <w:p w:rsidR="000A214C" w:rsidRPr="00B138F3" w:rsidRDefault="000A214C" w:rsidP="002563A4">
      <w:pPr>
        <w:widowControl w:val="0"/>
        <w:tabs>
          <w:tab w:val="left" w:pos="567"/>
        </w:tabs>
        <w:jc w:val="both"/>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684FF3">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684FF3">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lastRenderedPageBreak/>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lastRenderedPageBreak/>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C65288" w:rsidRPr="00B138F3" w:rsidTr="00050DAE">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C65288" w:rsidRPr="00B138F3" w:rsidRDefault="00C65288" w:rsidP="00C65288">
            <w:pPr>
              <w:widowControl w:val="0"/>
              <w:tabs>
                <w:tab w:val="left" w:pos="855"/>
              </w:tabs>
              <w:ind w:left="360"/>
              <w:rPr>
                <w:rFonts w:ascii="GHEA Grapalat" w:hAnsi="GHEA Grapalat"/>
              </w:rPr>
            </w:pPr>
            <w:r w:rsidRPr="0025715C">
              <w:rPr>
                <w:rFonts w:ascii="GHEA Grapalat" w:hAnsi="GHEA Grapalat"/>
              </w:rPr>
              <w:t>9.</w:t>
            </w:r>
            <w:r w:rsidRPr="0025715C">
              <w:rPr>
                <w:rFonts w:ascii="GHEA Grapalat" w:hAnsi="GHEA Grapalat"/>
              </w:rPr>
              <w:tab/>
              <w:t xml:space="preserve">Наименование, или имя, фамилия бенефициара: </w:t>
            </w:r>
            <w:r w:rsidRPr="0045207C">
              <w:rPr>
                <w:rFonts w:ascii="GHEA Grapalat" w:hAnsi="GHEA Grapalat"/>
                <w:b/>
                <w:color w:val="548DD4" w:themeColor="text2" w:themeTint="99"/>
              </w:rPr>
              <w:t>&lt;&lt;ЗИНАР&gt;&gt; ЗАО</w:t>
            </w:r>
          </w:p>
        </w:tc>
      </w:tr>
      <w:tr w:rsidR="00C65288" w:rsidRPr="00B138F3" w:rsidTr="00050DAE">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C65288" w:rsidRPr="00B138F3" w:rsidRDefault="00C65288" w:rsidP="00C65288">
            <w:pPr>
              <w:widowControl w:val="0"/>
              <w:tabs>
                <w:tab w:val="left" w:pos="855"/>
              </w:tabs>
              <w:ind w:left="360"/>
              <w:rPr>
                <w:rFonts w:ascii="GHEA Grapalat" w:hAnsi="GHEA Grapalat"/>
              </w:rPr>
            </w:pPr>
            <w:r w:rsidRPr="0025715C">
              <w:rPr>
                <w:rFonts w:ascii="GHEA Grapalat" w:hAnsi="GHEA Grapalat"/>
              </w:rPr>
              <w:t>10.</w:t>
            </w:r>
            <w:r w:rsidRPr="0025715C">
              <w:rPr>
                <w:rFonts w:ascii="GHEA Grapalat" w:hAnsi="GHEA Grapalat"/>
              </w:rPr>
              <w:tab/>
              <w:t>НЗОУ бенефициара (не заполняется)</w:t>
            </w:r>
          </w:p>
        </w:tc>
      </w:tr>
      <w:tr w:rsidR="00C65288" w:rsidRPr="00B138F3" w:rsidTr="00050DAE">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rsidR="00C65288" w:rsidRPr="00B138F3" w:rsidRDefault="00C65288" w:rsidP="00C65288">
            <w:pPr>
              <w:widowControl w:val="0"/>
              <w:tabs>
                <w:tab w:val="left" w:pos="855"/>
              </w:tabs>
              <w:ind w:left="360"/>
              <w:rPr>
                <w:rFonts w:ascii="GHEA Grapalat" w:hAnsi="GHEA Grapalat"/>
              </w:rPr>
            </w:pPr>
            <w:r w:rsidRPr="0025715C">
              <w:rPr>
                <w:rFonts w:ascii="GHEA Grapalat" w:hAnsi="GHEA Grapalat"/>
              </w:rPr>
              <w:t>11.</w:t>
            </w:r>
            <w:r w:rsidRPr="0025715C">
              <w:rPr>
                <w:rFonts w:ascii="GHEA Grapalat" w:hAnsi="GHEA Grapalat"/>
              </w:rPr>
              <w:tab/>
              <w:t xml:space="preserve">УНН бенефициара: </w:t>
            </w:r>
            <w:r w:rsidRPr="004B56EA">
              <w:rPr>
                <w:rFonts w:ascii="GHEA Grapalat" w:hAnsi="GHEA Grapalat"/>
                <w:b/>
                <w:color w:val="548DD4" w:themeColor="text2" w:themeTint="99"/>
              </w:rPr>
              <w:t>01829736</w:t>
            </w:r>
          </w:p>
        </w:tc>
      </w:tr>
      <w:tr w:rsidR="00C65288" w:rsidRPr="00B138F3" w:rsidTr="00050DAE">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rsidR="00C65288" w:rsidRPr="00A91204" w:rsidRDefault="00C65288" w:rsidP="00C65288">
            <w:pPr>
              <w:pStyle w:val="Heading2"/>
              <w:shd w:val="clear" w:color="auto" w:fill="FFFFFF"/>
              <w:spacing w:line="345" w:lineRule="atLeast"/>
              <w:textAlignment w:val="baseline"/>
              <w:rPr>
                <w:rFonts w:ascii="GHEA Grapalat" w:hAnsi="GHEA Grapalat"/>
                <w:b w:val="0"/>
                <w:color w:val="auto"/>
                <w:sz w:val="24"/>
                <w:szCs w:val="24"/>
              </w:rPr>
            </w:pPr>
            <w:r>
              <w:rPr>
                <w:rFonts w:ascii="GHEA Grapalat" w:hAnsi="GHEA Grapalat"/>
                <w:b w:val="0"/>
                <w:color w:val="auto"/>
                <w:sz w:val="24"/>
                <w:szCs w:val="24"/>
                <w:lang w:val="hy-AM"/>
              </w:rPr>
              <w:t xml:space="preserve">     </w:t>
            </w:r>
            <w:r w:rsidRPr="00A91204">
              <w:rPr>
                <w:rFonts w:ascii="GHEA Grapalat" w:hAnsi="GHEA Grapalat"/>
                <w:b w:val="0"/>
                <w:color w:val="auto"/>
                <w:sz w:val="24"/>
                <w:szCs w:val="24"/>
              </w:rPr>
              <w:t>12.</w:t>
            </w:r>
            <w:r w:rsidRPr="00A91204">
              <w:rPr>
                <w:rFonts w:ascii="GHEA Grapalat" w:hAnsi="GHEA Grapalat"/>
                <w:b w:val="0"/>
                <w:color w:val="auto"/>
                <w:sz w:val="24"/>
                <w:szCs w:val="24"/>
              </w:rPr>
              <w:tab/>
              <w:t>Обслуживающая бенефициара Финансовая организация (банк):</w:t>
            </w:r>
            <w:r w:rsidRPr="0025715C">
              <w:rPr>
                <w:rFonts w:ascii="GHEA Grapalat" w:hAnsi="GHEA Grapalat"/>
              </w:rPr>
              <w:t xml:space="preserve"> </w:t>
            </w:r>
            <w:r w:rsidRPr="004B56EA">
              <w:rPr>
                <w:rFonts w:ascii="GHEA Grapalat" w:hAnsi="GHEA Grapalat"/>
                <w:color w:val="548DD4" w:themeColor="text2" w:themeTint="99"/>
                <w:sz w:val="24"/>
                <w:szCs w:val="24"/>
              </w:rPr>
              <w:t>"БАНК ВТБ (АРМЕНИЯ)"</w:t>
            </w:r>
          </w:p>
        </w:tc>
      </w:tr>
      <w:tr w:rsidR="00C65288" w:rsidRPr="00B138F3" w:rsidTr="00050DAE">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rsidR="00C65288" w:rsidRPr="00A91204" w:rsidRDefault="00C65288" w:rsidP="00C65288">
            <w:pPr>
              <w:widowControl w:val="0"/>
              <w:tabs>
                <w:tab w:val="left" w:pos="855"/>
              </w:tabs>
              <w:ind w:left="360"/>
              <w:rPr>
                <w:rFonts w:ascii="GHEA Grapalat" w:hAnsi="GHEA Grapalat"/>
                <w:lang w:val="hy-AM"/>
              </w:rPr>
            </w:pPr>
            <w:r w:rsidRPr="0025715C">
              <w:rPr>
                <w:rFonts w:ascii="GHEA Grapalat" w:hAnsi="GHEA Grapalat"/>
              </w:rPr>
              <w:t>13.</w:t>
            </w:r>
            <w:r w:rsidRPr="0025715C">
              <w:rPr>
                <w:rFonts w:ascii="GHEA Grapalat" w:hAnsi="GHEA Grapalat"/>
              </w:rPr>
              <w:tab/>
              <w:t xml:space="preserve">Номер счета бенефициара (сч.№) </w:t>
            </w:r>
            <w:r w:rsidRPr="004B56EA">
              <w:rPr>
                <w:rFonts w:ascii="GHEA Grapalat" w:hAnsi="GHEA Grapalat"/>
                <w:b/>
                <w:color w:val="548DD4" w:themeColor="text2" w:themeTint="99"/>
              </w:rPr>
              <w:t>16062001189200</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w:t>
            </w:r>
            <w:r w:rsidRPr="00B138F3">
              <w:rPr>
                <w:rFonts w:ascii="GHEA Grapalat" w:hAnsi="GHEA Grapalat"/>
                <w:sz w:val="18"/>
                <w:szCs w:val="18"/>
              </w:rPr>
              <w:lastRenderedPageBreak/>
              <w:t xml:space="preserve">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w:t>
            </w:r>
            <w:r w:rsidRPr="00B138F3">
              <w:rPr>
                <w:rFonts w:ascii="GHEA Grapalat" w:hAnsi="GHEA Grapalat"/>
                <w:sz w:val="18"/>
                <w:szCs w:val="18"/>
              </w:rPr>
              <w:lastRenderedPageBreak/>
              <w:t>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w:t>
            </w:r>
            <w:r w:rsidRPr="00B138F3">
              <w:rPr>
                <w:rFonts w:ascii="GHEA Grapalat" w:hAnsi="GHEA Grapalat"/>
                <w:sz w:val="18"/>
                <w:szCs w:val="18"/>
              </w:rPr>
              <w:lastRenderedPageBreak/>
              <w:t>"акцептованный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w:t>
            </w:r>
            <w:r w:rsidRPr="00B138F3">
              <w:rPr>
                <w:rFonts w:ascii="GHEA Grapalat" w:hAnsi="GHEA Grapalat"/>
                <w:sz w:val="18"/>
                <w:szCs w:val="18"/>
              </w:rPr>
              <w:lastRenderedPageBreak/>
              <w:t>(филиала),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3B2F27" w:rsidRPr="006F1605" w:rsidRDefault="003B2F27" w:rsidP="003B2F27">
      <w:pPr>
        <w:pStyle w:val="norm"/>
        <w:widowControl w:val="0"/>
        <w:spacing w:after="160" w:line="360" w:lineRule="auto"/>
        <w:ind w:firstLine="284"/>
        <w:jc w:val="right"/>
        <w:rPr>
          <w:rFonts w:ascii="GHEA Grapalat" w:hAnsi="GHEA Grapalat" w:cs="Sylfaen"/>
          <w:b/>
          <w:sz w:val="24"/>
          <w:szCs w:val="24"/>
        </w:rPr>
      </w:pPr>
      <w:r w:rsidRPr="00AD29CE">
        <w:rPr>
          <w:rFonts w:ascii="GHEA Grapalat" w:hAnsi="GHEA Grapalat"/>
          <w:b/>
          <w:sz w:val="24"/>
          <w:szCs w:val="24"/>
        </w:rPr>
        <w:lastRenderedPageBreak/>
        <w:t xml:space="preserve">риложение № </w:t>
      </w:r>
      <w:r w:rsidR="00B337B0" w:rsidRPr="006F1605">
        <w:rPr>
          <w:rFonts w:ascii="GHEA Grapalat" w:hAnsi="GHEA Grapalat"/>
          <w:b/>
          <w:sz w:val="24"/>
          <w:szCs w:val="24"/>
        </w:rPr>
        <w:t>6</w:t>
      </w:r>
    </w:p>
    <w:p w:rsidR="003B2F27" w:rsidRPr="00C95D0C" w:rsidRDefault="003B2F27" w:rsidP="003B2F27">
      <w:pPr>
        <w:pStyle w:val="BodyTextIndent3"/>
        <w:widowControl w:val="0"/>
        <w:spacing w:after="160"/>
        <w:jc w:val="right"/>
        <w:rPr>
          <w:rFonts w:ascii="GHEA Grapalat" w:hAnsi="GHEA Grapalat" w:cs="Sylfaen"/>
          <w:b/>
          <w:sz w:val="24"/>
          <w:szCs w:val="24"/>
        </w:rPr>
      </w:pPr>
      <w:r w:rsidRPr="00AD29CE">
        <w:rPr>
          <w:rFonts w:ascii="GHEA Grapalat" w:hAnsi="GHEA Grapalat"/>
          <w:b/>
          <w:sz w:val="24"/>
          <w:szCs w:val="24"/>
        </w:rPr>
        <w:t xml:space="preserve">к Приглашению на </w:t>
      </w:r>
      <w:r w:rsidR="00886CD6">
        <w:rPr>
          <w:rFonts w:ascii="GHEA Grapalat" w:hAnsi="GHEA Grapalat"/>
          <w:b/>
          <w:sz w:val="24"/>
          <w:szCs w:val="24"/>
        </w:rPr>
        <w:t>О ЗАПРОСЕ КОТИРОВОК</w:t>
      </w:r>
      <w:r w:rsidRPr="00C95D0C">
        <w:rPr>
          <w:rFonts w:ascii="GHEA Grapalat" w:hAnsi="GHEA Grapalat" w:cs="Sylfaen"/>
          <w:b/>
          <w:sz w:val="24"/>
          <w:szCs w:val="24"/>
        </w:rPr>
        <w:br/>
      </w:r>
      <w:r>
        <w:rPr>
          <w:rFonts w:ascii="GHEA Grapalat" w:hAnsi="GHEA Grapalat"/>
          <w:b/>
          <w:sz w:val="24"/>
          <w:szCs w:val="24"/>
        </w:rPr>
        <w:t xml:space="preserve">под кодом </w:t>
      </w:r>
      <w:r w:rsidR="00886CD6">
        <w:rPr>
          <w:rFonts w:ascii="GHEA Grapalat" w:hAnsi="GHEA Grapalat"/>
          <w:b/>
          <w:sz w:val="24"/>
          <w:szCs w:val="24"/>
        </w:rPr>
        <w:t>ZINAR-GHTSDZB-22/9</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w:t>
      </w:r>
      <w:r w:rsidR="003E276B" w:rsidRPr="009F595D">
        <w:rPr>
          <w:rFonts w:ascii="GHEA Grapalat" w:hAnsi="GHEA Grapalat"/>
          <w:b/>
        </w:rPr>
        <w:t>У</w:t>
      </w:r>
      <w:r w:rsidR="0013352E" w:rsidRPr="003E276B">
        <w:rPr>
          <w:rFonts w:ascii="GHEA Grapalat" w:hAnsi="GHEA Grapalat"/>
          <w:b/>
        </w:rPr>
        <w:t>СЛУГ ПО МЫ</w:t>
      </w:r>
      <w:r w:rsidR="009821D8" w:rsidRPr="003E276B">
        <w:rPr>
          <w:rFonts w:ascii="GHEA Grapalat" w:hAnsi="GHEA Grapalat"/>
          <w:b/>
        </w:rPr>
        <w:t>Т</w:t>
      </w:r>
      <w:r w:rsidR="0013352E" w:rsidRPr="003E276B">
        <w:rPr>
          <w:rFonts w:ascii="GHEA Grapalat" w:hAnsi="GHEA Grapalat"/>
          <w:b/>
        </w:rPr>
        <w:t xml:space="preserve">ЬЮ ОКОН </w:t>
      </w:r>
      <w:r w:rsidRPr="00936B04">
        <w:rPr>
          <w:rFonts w:ascii="GHEA Grapalat" w:hAnsi="GHEA Grapalat"/>
          <w:b/>
        </w:rPr>
        <w:t xml:space="preserve">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xml:space="preserve">№ </w:t>
      </w:r>
      <w:r w:rsidR="00886CD6">
        <w:rPr>
          <w:rFonts w:ascii="GHEA Grapalat" w:hAnsi="GHEA Grapalat"/>
          <w:b/>
        </w:rPr>
        <w:t>ZINAR-GHTSDZB-22/9</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Tr="005B7138">
        <w:tc>
          <w:tcPr>
            <w:tcW w:w="4643" w:type="dxa"/>
          </w:tcPr>
          <w:p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3B2F27">
      <w:pPr>
        <w:widowControl w:val="0"/>
        <w:spacing w:after="160" w:line="336" w:lineRule="auto"/>
        <w:jc w:val="center"/>
        <w:rPr>
          <w:rFonts w:ascii="GHEA Grapalat" w:hAnsi="GHEA Grapalat"/>
          <w:b/>
          <w:u w:val="single"/>
          <w:lang w:val="en-US"/>
        </w:rPr>
      </w:pPr>
    </w:p>
    <w:p w:rsidR="003B2F27" w:rsidRPr="00AD29CE" w:rsidRDefault="003B2F27" w:rsidP="003B2F27">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AD29CE" w:rsidRDefault="003B2F27" w:rsidP="003B2F27">
      <w:pPr>
        <w:widowControl w:val="0"/>
        <w:spacing w:after="120"/>
        <w:jc w:val="both"/>
        <w:rPr>
          <w:rFonts w:ascii="GHEA Grapalat" w:hAnsi="GHEA Grapalat"/>
          <w:i/>
        </w:rPr>
      </w:pPr>
    </w:p>
    <w:p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Default="003B2F27" w:rsidP="003B2F27">
      <w:pPr>
        <w:rPr>
          <w:rFonts w:ascii="GHEA Grapalat" w:hAnsi="GHEA Grapalat" w:cs="Sylfaen"/>
        </w:rPr>
      </w:pPr>
      <w:r>
        <w:rPr>
          <w:rFonts w:ascii="GHEA Grapalat" w:hAnsi="GHEA Grapalat" w:cs="Sylfaen"/>
        </w:rPr>
        <w:br w:type="page"/>
      </w:r>
    </w:p>
    <w:p w:rsidR="003B2F27" w:rsidRPr="00AD29CE" w:rsidRDefault="003B2F27" w:rsidP="003B2F27">
      <w:pPr>
        <w:widowControl w:val="0"/>
        <w:spacing w:after="160" w:line="360" w:lineRule="auto"/>
        <w:jc w:val="center"/>
        <w:rPr>
          <w:rFonts w:ascii="GHEA Grapalat" w:hAnsi="GHEA Grapalat" w:cs="Sylfaen"/>
          <w:b/>
          <w:smallCaps/>
        </w:rPr>
      </w:pPr>
      <w:r w:rsidRPr="00AD29CE">
        <w:rPr>
          <w:rFonts w:ascii="GHEA Grapalat" w:hAnsi="GHEA Grapalat"/>
          <w:b/>
          <w:smallCaps/>
        </w:rPr>
        <w:lastRenderedPageBreak/>
        <w:t>2. ПРАВА И ОБЯЗАННОСТИ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3B2F27">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lastRenderedPageBreak/>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675CA2" w:rsidRDefault="00BF30C1" w:rsidP="00442D0D">
      <w:pPr>
        <w:widowControl w:val="0"/>
        <w:spacing w:after="160" w:line="360" w:lineRule="auto"/>
        <w:ind w:firstLine="567"/>
        <w:jc w:val="both"/>
        <w:rPr>
          <w:rFonts w:ascii="GHEA Grapalat" w:hAnsi="GHEA Grapalat"/>
        </w:rPr>
      </w:pPr>
      <w:r w:rsidRPr="001A081D">
        <w:rPr>
          <w:rFonts w:ascii="GHEA Grapalat" w:hAnsi="GHEA Grapalat"/>
        </w:rPr>
        <w:t>2.4.</w:t>
      </w:r>
      <w:r w:rsidR="00626428" w:rsidRPr="00BD2C67">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в </w:t>
      </w:r>
      <w:r w:rsidR="00D0407B" w:rsidRPr="001A081D">
        <w:rPr>
          <w:rFonts w:ascii="GHEA Grapalat" w:hAnsi="GHEA Grapalat"/>
        </w:rPr>
        <w:t>вследствие</w:t>
      </w:r>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б. </w:t>
      </w:r>
      <w:r w:rsidR="00097FDB" w:rsidRPr="00675CA2">
        <w:rPr>
          <w:rFonts w:ascii="GHEA Grapalat" w:hAnsi="GHEA Grapalat"/>
        </w:rPr>
        <w:t>потер</w:t>
      </w:r>
      <w:r w:rsidR="00CE3C86" w:rsidRPr="00675CA2">
        <w:rPr>
          <w:rFonts w:ascii="GHEA Grapalat" w:hAnsi="GHEA Grapalat"/>
        </w:rPr>
        <w:t>ями</w:t>
      </w:r>
      <w:r w:rsidRPr="00675CA2">
        <w:rPr>
          <w:rFonts w:ascii="GHEA Grapalat" w:hAnsi="GHEA Grapalat"/>
        </w:rPr>
        <w:t xml:space="preserve"> считаются такие проектные отклонения, которые приводят к изменению фактически выполненных работ (</w:t>
      </w:r>
      <w:r w:rsidR="00CE3C86" w:rsidRPr="00675CA2">
        <w:rPr>
          <w:rFonts w:ascii="GHEA Grapalat" w:hAnsi="GHEA Grapalat"/>
        </w:rPr>
        <w:t>разрушению</w:t>
      </w:r>
      <w:r w:rsidRPr="00675CA2">
        <w:rPr>
          <w:rFonts w:ascii="GHEA Grapalat" w:hAnsi="GHEA Grapalat"/>
        </w:rPr>
        <w:t xml:space="preserve">, реконструкции и т.д.) и </w:t>
      </w:r>
      <w:r w:rsidR="00157ECC" w:rsidRPr="00675CA2">
        <w:rPr>
          <w:rFonts w:ascii="GHEA Grapalat" w:hAnsi="GHEA Grapalat"/>
        </w:rPr>
        <w:t xml:space="preserve">к </w:t>
      </w:r>
      <w:r w:rsidRPr="00675CA2">
        <w:rPr>
          <w:rFonts w:ascii="GHEA Grapalat" w:hAnsi="GHEA Grapalat"/>
        </w:rPr>
        <w:t xml:space="preserve">выполнению дополнительных работ, а размер штрафа равен пятидесяти </w:t>
      </w:r>
      <w:r w:rsidRPr="00675CA2">
        <w:rPr>
          <w:rFonts w:ascii="GHEA Grapalat" w:hAnsi="GHEA Grapalat"/>
        </w:rPr>
        <w:lastRenderedPageBreak/>
        <w:t>процентам стоимости фактически выполненных работ, приведшим к потере</w:t>
      </w:r>
      <w:r w:rsidR="00CF6889">
        <w:rPr>
          <w:rStyle w:val="FootnoteReference"/>
          <w:rFonts w:ascii="GHEA Grapalat" w:hAnsi="GHEA Grapalat"/>
        </w:rPr>
        <w:footnoteReference w:customMarkFollows="1" w:id="15"/>
        <w:t>16</w:t>
      </w:r>
      <w:r w:rsidRPr="00675CA2">
        <w:rPr>
          <w:rFonts w:ascii="GHEA Grapalat" w:hAnsi="GHEA Grapalat"/>
        </w:rPr>
        <w:t>.</w:t>
      </w:r>
      <w:r w:rsidR="003F1048" w:rsidRPr="00675CA2">
        <w:rPr>
          <w:rFonts w:ascii="GHEA Grapalat" w:hAnsi="GHEA Grapalat"/>
          <w:lang w:val="hy-AM"/>
        </w:rPr>
        <w:t xml:space="preserve"> </w:t>
      </w:r>
      <w:r w:rsidRPr="00675CA2">
        <w:rPr>
          <w:rFonts w:ascii="GHEA Grapalat" w:hAnsi="GHEA Grapalat"/>
        </w:rPr>
        <w:t xml:space="preserve"> </w:t>
      </w:r>
    </w:p>
    <w:p w:rsidR="00BF30C1" w:rsidRPr="00C054A7" w:rsidRDefault="00BF30C1" w:rsidP="003B2F27">
      <w:pPr>
        <w:widowControl w:val="0"/>
        <w:spacing w:after="160" w:line="360" w:lineRule="auto"/>
        <w:jc w:val="center"/>
        <w:rPr>
          <w:rFonts w:ascii="GHEA Grapalat" w:hAnsi="GHEA Grapalat"/>
          <w:b/>
        </w:rPr>
      </w:pP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3.3.</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184C37">
      <w:pPr>
        <w:widowControl w:val="0"/>
        <w:spacing w:after="160" w:line="336" w:lineRule="auto"/>
        <w:ind w:firstLine="720"/>
        <w:jc w:val="both"/>
        <w:rPr>
          <w:rFonts w:ascii="GHEA Grapalat" w:hAnsi="GHEA Grapalat" w:cs="Sylfaen"/>
          <w:b/>
        </w:rPr>
      </w:pPr>
      <w:r>
        <w:rPr>
          <w:rFonts w:ascii="GHEA Grapalat" w:hAnsi="GHEA Grapalat"/>
        </w:rPr>
        <w:lastRenderedPageBreak/>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3B2F27">
      <w:pPr>
        <w:widowControl w:val="0"/>
        <w:spacing w:after="160" w:line="336" w:lineRule="auto"/>
        <w:jc w:val="center"/>
        <w:rPr>
          <w:rFonts w:ascii="GHEA Grapalat" w:hAnsi="GHEA Grapalat"/>
          <w:b/>
        </w:rPr>
      </w:pPr>
    </w:p>
    <w:p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rsidR="003B2F27" w:rsidRPr="00D04EA3"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FootnoteReference"/>
          <w:rFonts w:ascii="GHEA Grapalat" w:hAnsi="GHEA Grapalat"/>
        </w:rPr>
        <w:footnoteReference w:customMarkFollows="1" w:id="16"/>
        <w:t>17</w:t>
      </w:r>
      <w:r>
        <w:rPr>
          <w:rFonts w:ascii="GHEA Grapalat" w:hAnsi="GHEA Grapalat"/>
        </w:rPr>
        <w:t>.</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Pr="00844C3A" w:rsidRDefault="003B2F27" w:rsidP="003B2F27">
      <w:pPr>
        <w:widowControl w:val="0"/>
        <w:tabs>
          <w:tab w:val="left" w:pos="1276"/>
        </w:tabs>
        <w:spacing w:after="160" w:line="336" w:lineRule="auto"/>
        <w:ind w:firstLine="567"/>
        <w:jc w:val="both"/>
        <w:rPr>
          <w:rFonts w:ascii="GHEA Grapalat" w:hAnsi="GHEA Grapalat"/>
        </w:rPr>
      </w:pPr>
      <w:r w:rsidRPr="00AD29CE">
        <w:rPr>
          <w:rFonts w:ascii="GHEA Grapalat" w:hAnsi="GHEA Grapalat"/>
        </w:rPr>
        <w:t>4.1.</w:t>
      </w:r>
      <w:r>
        <w:rPr>
          <w:rFonts w:ascii="GHEA Grapalat" w:hAnsi="GHEA Grapalat"/>
        </w:rPr>
        <w:t>1.</w:t>
      </w:r>
      <w:r>
        <w:rPr>
          <w:rFonts w:ascii="GHEA Grapalat" w:hAnsi="GHEA Grapalat"/>
        </w:rPr>
        <w:tab/>
      </w:r>
      <w:r w:rsidRPr="00AD29CE">
        <w:rPr>
          <w:rFonts w:ascii="GHEA Grapalat" w:hAnsi="GHEA Grapalat"/>
        </w:rPr>
        <w:t>Заказчик перечи</w:t>
      </w:r>
      <w:r>
        <w:rPr>
          <w:rFonts w:ascii="GHEA Grapalat" w:hAnsi="GHEA Grapalat"/>
        </w:rPr>
        <w:t>сляет сумму в размере до</w:t>
      </w:r>
      <w:r w:rsidRPr="00844C3A">
        <w:rPr>
          <w:rFonts w:ascii="GHEA Grapalat" w:hAnsi="GHEA Grapalat"/>
        </w:rPr>
        <w:t>_______</w:t>
      </w:r>
      <w:r>
        <w:rPr>
          <w:rFonts w:ascii="GHEA Grapalat" w:hAnsi="GHEA Grapalat"/>
        </w:rPr>
        <w:t xml:space="preserve"> (</w:t>
      </w:r>
      <w:r w:rsidRPr="00844C3A">
        <w:rPr>
          <w:rFonts w:ascii="GHEA Grapalat" w:hAnsi="GHEA Grapalat"/>
        </w:rPr>
        <w:t>________________</w:t>
      </w:r>
      <w:r w:rsidRPr="00AD29CE">
        <w:rPr>
          <w:rFonts w:ascii="GHEA Grapalat" w:hAnsi="GHEA Grapalat"/>
        </w:rPr>
        <w:t xml:space="preserve">) </w:t>
      </w:r>
      <w:r w:rsidRPr="00844C3A">
        <w:rPr>
          <w:rFonts w:ascii="GHEA Grapalat" w:hAnsi="GHEA Grapalat"/>
        </w:rPr>
        <w:t xml:space="preserve">драмов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076092" w:rsidRPr="00B138F3">
        <w:rPr>
          <w:rFonts w:ascii="GHEA Grapalat" w:hAnsi="GHEA Grapalat"/>
        </w:rPr>
        <w:t xml:space="preserve">При этом до полного погашения предоплаты платежи </w:t>
      </w:r>
      <w:r w:rsidR="00076092" w:rsidRPr="00AD29CE">
        <w:rPr>
          <w:rFonts w:ascii="GHEA Grapalat" w:hAnsi="GHEA Grapalat"/>
        </w:rPr>
        <w:t>Исполнител</w:t>
      </w:r>
      <w:r w:rsidR="00076092">
        <w:rPr>
          <w:rFonts w:ascii="GHEA Grapalat" w:hAnsi="GHEA Grapalat"/>
        </w:rPr>
        <w:t>ю</w:t>
      </w:r>
      <w:r w:rsidR="00076092" w:rsidRPr="00750E05">
        <w:rPr>
          <w:rFonts w:ascii="GHEA Grapalat" w:hAnsi="GHEA Grapalat"/>
        </w:rPr>
        <w:t xml:space="preserve"> не</w:t>
      </w:r>
      <w:r w:rsidR="00076092" w:rsidRPr="00B138F3">
        <w:rPr>
          <w:rFonts w:ascii="GHEA Grapalat" w:hAnsi="GHEA Grapalat"/>
        </w:rPr>
        <w:t xml:space="preserve"> производятся</w:t>
      </w:r>
      <w:r w:rsidR="00076092">
        <w:rPr>
          <w:rStyle w:val="FootnoteReference"/>
          <w:rFonts w:ascii="GHEA Grapalat" w:hAnsi="GHEA Grapalat"/>
        </w:rPr>
        <w:t xml:space="preserve"> </w:t>
      </w:r>
      <w:r w:rsidR="00AD2CE2">
        <w:rPr>
          <w:rStyle w:val="FootnoteReference"/>
          <w:rFonts w:ascii="GHEA Grapalat" w:hAnsi="GHEA Grapalat"/>
        </w:rPr>
        <w:footnoteReference w:customMarkFollows="1" w:id="17"/>
        <w:t>18</w:t>
      </w:r>
      <w:r w:rsidRPr="00844C3A">
        <w:rPr>
          <w:rFonts w:ascii="GHEA Grapalat" w:hAnsi="GHEA Grapalat"/>
        </w:rPr>
        <w:t>.</w:t>
      </w:r>
    </w:p>
    <w:p w:rsidR="003B2F2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D29CE">
        <w:rPr>
          <w:rFonts w:ascii="GHEA Grapalat" w:hAnsi="GHEA Grapalat"/>
        </w:rPr>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w:t>
      </w:r>
      <w:r w:rsidRPr="00AD29CE">
        <w:rPr>
          <w:rFonts w:ascii="GHEA Grapalat" w:hAnsi="GHEA Grapalat"/>
        </w:rPr>
        <w:lastRenderedPageBreak/>
        <w:t xml:space="preserve">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позднее чем до </w:t>
      </w:r>
      <w:r w:rsidR="00603F00">
        <w:rPr>
          <w:rFonts w:ascii="GHEA Grapalat" w:hAnsi="GHEA Grapalat"/>
        </w:rPr>
        <w:t xml:space="preserve">----ого </w:t>
      </w:r>
      <w:r w:rsidRPr="00AD29CE">
        <w:rPr>
          <w:rFonts w:ascii="GHEA Grapalat" w:hAnsi="GHEA Grapalat"/>
        </w:rPr>
        <w:t xml:space="preserve"> декабря данного года. </w:t>
      </w:r>
    </w:p>
    <w:p w:rsidR="009B7BE7" w:rsidRPr="009B7BE7" w:rsidRDefault="009B7BE7" w:rsidP="003B2F27">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Pr="009B7BE7">
        <w:rPr>
          <w:rFonts w:ascii="GHEA Grapalat" w:hAnsi="GHEA Grapalat"/>
          <w:vertAlign w:val="superscript"/>
        </w:rPr>
        <w:t>18.1</w:t>
      </w:r>
      <w:r>
        <w:rPr>
          <w:rFonts w:ascii="GHEA Grapalat" w:hAnsi="GHEA Grapalat"/>
          <w:vertAlign w:val="superscript"/>
        </w:rPr>
        <w:t xml:space="preserve"> </w:t>
      </w:r>
      <w:r>
        <w:rPr>
          <w:rFonts w:ascii="GHEA Grapalat" w:hAnsi="GHEA Grapalat"/>
        </w:rPr>
        <w:t>.</w:t>
      </w:r>
    </w:p>
    <w:p w:rsidR="003B2F27" w:rsidRPr="00F146DC" w:rsidRDefault="0020572B"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 xml:space="preserve">4.3 </w:t>
      </w:r>
      <w:r w:rsidR="003B2F27">
        <w:rPr>
          <w:rFonts w:ascii="GHEA Grapalat" w:hAnsi="GHEA Grapalat"/>
          <w:sz w:val="24"/>
          <w:szCs w:val="24"/>
        </w:rPr>
        <w:t>В</w:t>
      </w:r>
      <w:r w:rsidR="003B2F27" w:rsidRPr="00F77167">
        <w:rPr>
          <w:rFonts w:ascii="GHEA Grapalat" w:hAnsi="GHEA Grapalat"/>
          <w:sz w:val="24"/>
          <w:szCs w:val="24"/>
        </w:rPr>
        <w:t xml:space="preserve"> случае </w:t>
      </w:r>
      <w:r w:rsidR="003B2F27">
        <w:rPr>
          <w:rFonts w:ascii="GHEA Grapalat" w:hAnsi="GHEA Grapalat"/>
          <w:sz w:val="24"/>
          <w:szCs w:val="24"/>
        </w:rPr>
        <w:t>закупок</w:t>
      </w:r>
      <w:r w:rsidR="003B2F27" w:rsidRPr="00F77167">
        <w:rPr>
          <w:rFonts w:ascii="GHEA Grapalat" w:hAnsi="GHEA Grapalat"/>
          <w:sz w:val="24"/>
          <w:szCs w:val="24"/>
        </w:rPr>
        <w:t xml:space="preserve">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w:t>
      </w:r>
      <w:r w:rsidR="003B2F27">
        <w:rPr>
          <w:rFonts w:ascii="GHEA Grapalat" w:hAnsi="GHEA Grapalat"/>
          <w:sz w:val="24"/>
          <w:szCs w:val="24"/>
        </w:rPr>
        <w:t xml:space="preserve"> ВС</w:t>
      </w:r>
      <w:r w:rsidR="003B2F27" w:rsidRPr="00104AE5">
        <w:rPr>
          <w:rFonts w:ascii="GHEA Grapalat" w:hAnsi="GHEA Grapalat"/>
          <w:sz w:val="24"/>
          <w:szCs w:val="24"/>
        </w:rPr>
        <w:t>=</w:t>
      </w:r>
      <w:r w:rsidR="003B2F27" w:rsidRPr="00F146DC">
        <w:rPr>
          <w:rFonts w:ascii="GHEA Grapalat" w:hAnsi="GHEA Grapalat"/>
          <w:sz w:val="24"/>
          <w:szCs w:val="24"/>
        </w:rPr>
        <w:t xml:space="preserve"> </w:t>
      </w:r>
      <w:r w:rsidR="003B2F27" w:rsidRPr="00D87896">
        <w:rPr>
          <w:rFonts w:ascii="GHEA Grapalat" w:hAnsi="GHEA Grapalat"/>
          <w:sz w:val="24"/>
          <w:szCs w:val="24"/>
        </w:rPr>
        <w:t>ЦУ/СЦx</w:t>
      </w:r>
      <w:r w:rsidR="003B2F27">
        <w:rPr>
          <w:rFonts w:ascii="GHEA Grapalat" w:hAnsi="GHEA Grapalat"/>
          <w:sz w:val="24"/>
          <w:szCs w:val="24"/>
        </w:rPr>
        <w:t>У</w:t>
      </w:r>
      <w:r w:rsidR="003B2F27" w:rsidRPr="00D87896">
        <w:rPr>
          <w:rFonts w:ascii="GHEA Grapalat" w:hAnsi="GHEA Grapalat"/>
          <w:sz w:val="24"/>
          <w:szCs w:val="24"/>
        </w:rPr>
        <w:t>x</w:t>
      </w:r>
      <w:r w:rsidR="003B2F27">
        <w:rPr>
          <w:rFonts w:ascii="GHEA Grapalat" w:hAnsi="GHEA Grapalat"/>
          <w:sz w:val="24"/>
          <w:szCs w:val="24"/>
        </w:rPr>
        <w:t>К</w:t>
      </w:r>
    </w:p>
    <w:p w:rsidR="003B2F27" w:rsidRPr="00F77167" w:rsidRDefault="003B2F27" w:rsidP="003B2F27">
      <w:pPr>
        <w:pStyle w:val="norm"/>
        <w:widowControl w:val="0"/>
        <w:spacing w:after="160" w:line="360" w:lineRule="auto"/>
        <w:ind w:firstLine="567"/>
        <w:rPr>
          <w:rFonts w:ascii="GHEA Grapalat" w:hAnsi="GHEA Grapalat"/>
          <w:sz w:val="24"/>
          <w:szCs w:val="24"/>
        </w:rPr>
      </w:pPr>
      <w:r w:rsidRPr="00F77167">
        <w:rPr>
          <w:rFonts w:ascii="GHEA Grapalat" w:hAnsi="GHEA Grapalat"/>
          <w:sz w:val="24"/>
          <w:szCs w:val="24"/>
        </w:rPr>
        <w:t>В</w:t>
      </w:r>
      <w:r>
        <w:rPr>
          <w:rFonts w:ascii="GHEA Grapalat" w:hAnsi="GHEA Grapalat"/>
          <w:sz w:val="24"/>
          <w:szCs w:val="24"/>
        </w:rPr>
        <w:t>С</w:t>
      </w:r>
      <w:r w:rsidRPr="00F77167">
        <w:rPr>
          <w:rFonts w:ascii="GHEA Grapalat" w:hAnsi="GHEA Grapalat"/>
          <w:sz w:val="24"/>
          <w:szCs w:val="24"/>
        </w:rPr>
        <w:t>-сумма, выплачиваемая за оказание отдельных видов услуг, установленных договором;</w:t>
      </w:r>
    </w:p>
    <w:p w:rsidR="003B2F27" w:rsidRPr="00F77167" w:rsidRDefault="003B2F27" w:rsidP="003B2F27">
      <w:pPr>
        <w:pStyle w:val="norm"/>
        <w:widowControl w:val="0"/>
        <w:spacing w:after="160" w:line="360" w:lineRule="auto"/>
        <w:ind w:firstLine="567"/>
        <w:rPr>
          <w:rFonts w:ascii="GHEA Grapalat" w:hAnsi="GHEA Grapalat"/>
          <w:sz w:val="24"/>
          <w:szCs w:val="24"/>
        </w:rPr>
      </w:pPr>
      <w:r w:rsidRPr="00D87896">
        <w:rPr>
          <w:rFonts w:ascii="GHEA Grapalat" w:hAnsi="GHEA Grapalat"/>
          <w:sz w:val="24"/>
          <w:szCs w:val="24"/>
        </w:rPr>
        <w:t>ЦУ</w:t>
      </w:r>
      <w:r w:rsidRPr="00F77167">
        <w:rPr>
          <w:rFonts w:ascii="GHEA Grapalat" w:hAnsi="GHEA Grapalat"/>
          <w:sz w:val="24"/>
          <w:szCs w:val="24"/>
        </w:rPr>
        <w:t xml:space="preserve"> -итоговая цена, предложенная </w:t>
      </w:r>
      <w:r w:rsidR="008F050F">
        <w:rPr>
          <w:rFonts w:ascii="GHEA Grapalat" w:hAnsi="GHEA Grapalat"/>
          <w:sz w:val="24"/>
          <w:szCs w:val="24"/>
        </w:rPr>
        <w:t>ото</w:t>
      </w:r>
      <w:r w:rsidRPr="00F77167">
        <w:rPr>
          <w:rFonts w:ascii="GHEA Grapalat" w:hAnsi="GHEA Grapalat"/>
          <w:sz w:val="24"/>
          <w:szCs w:val="24"/>
        </w:rPr>
        <w:t>бранным участником:</w:t>
      </w:r>
    </w:p>
    <w:p w:rsidR="003B2F27" w:rsidRPr="00F77167"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w:t>
      </w:r>
      <w:r w:rsidRPr="00F77167">
        <w:rPr>
          <w:rFonts w:ascii="GHEA Grapalat" w:hAnsi="GHEA Grapalat"/>
          <w:sz w:val="24"/>
          <w:szCs w:val="24"/>
        </w:rPr>
        <w:t>- совокупность максимальных единиц цен, установленных для оказания услуги:</w:t>
      </w:r>
    </w:p>
    <w:p w:rsidR="003B2F27" w:rsidRPr="00F77167"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w:t>
      </w:r>
      <w:r w:rsidRPr="00F77167">
        <w:rPr>
          <w:rFonts w:ascii="GHEA Grapalat" w:hAnsi="GHEA Grapalat"/>
          <w:sz w:val="24"/>
          <w:szCs w:val="24"/>
        </w:rPr>
        <w:t>-</w:t>
      </w:r>
      <w:r>
        <w:rPr>
          <w:rFonts w:ascii="GHEA Grapalat" w:hAnsi="GHEA Grapalat"/>
          <w:sz w:val="24"/>
          <w:szCs w:val="24"/>
        </w:rPr>
        <w:t>ц</w:t>
      </w:r>
      <w:r w:rsidRPr="00F77167">
        <w:rPr>
          <w:rFonts w:ascii="GHEA Grapalat" w:hAnsi="GHEA Grapalat"/>
          <w:sz w:val="24"/>
          <w:szCs w:val="24"/>
        </w:rPr>
        <w:t>ена на максимальную единицу предоставленной услуги</w:t>
      </w:r>
    </w:p>
    <w:p w:rsidR="003B2F27" w:rsidRPr="00CD3395" w:rsidRDefault="003B2F27" w:rsidP="003B2F27">
      <w:pPr>
        <w:widowControl w:val="0"/>
        <w:spacing w:after="160" w:line="360" w:lineRule="auto"/>
        <w:ind w:firstLine="720"/>
        <w:jc w:val="both"/>
        <w:rPr>
          <w:rFonts w:ascii="GHEA Grapalat" w:hAnsi="GHEA Grapalat" w:cs="Sylfaen"/>
        </w:rPr>
      </w:pPr>
      <w:r>
        <w:rPr>
          <w:rFonts w:ascii="GHEA Grapalat" w:hAnsi="GHEA Grapalat"/>
        </w:rPr>
        <w:t>К</w:t>
      </w:r>
      <w:r w:rsidRPr="00F77167">
        <w:rPr>
          <w:rFonts w:ascii="GHEA Grapalat" w:hAnsi="GHEA Grapalat"/>
        </w:rPr>
        <w:t>-количество предоставленных услуг</w:t>
      </w:r>
      <w:r>
        <w:rPr>
          <w:rFonts w:ascii="GHEA Grapalat" w:hAnsi="GHEA Grapalat"/>
        </w:rPr>
        <w:t>.</w:t>
      </w:r>
      <w:r w:rsidR="005C3713">
        <w:rPr>
          <w:rStyle w:val="FootnoteReference"/>
          <w:rFonts w:ascii="GHEA Grapalat" w:hAnsi="GHEA Grapalat" w:cs="Sylfaen"/>
        </w:rPr>
        <w:footnoteReference w:customMarkFollows="1" w:id="18"/>
        <w:t>19</w:t>
      </w:r>
    </w:p>
    <w:p w:rsidR="003B2F27" w:rsidRPr="00AD29CE" w:rsidRDefault="003B2F27" w:rsidP="003B2F27">
      <w:pPr>
        <w:widowControl w:val="0"/>
        <w:spacing w:after="160" w:line="360" w:lineRule="auto"/>
        <w:ind w:firstLine="720"/>
        <w:jc w:val="center"/>
        <w:rPr>
          <w:rFonts w:ascii="GHEA Grapalat" w:hAnsi="GHEA Grapalat" w:cs="Sylfaen"/>
        </w:rPr>
      </w:pPr>
    </w:p>
    <w:p w:rsidR="00D932B2" w:rsidRDefault="00D932B2">
      <w:pPr>
        <w:rPr>
          <w:rFonts w:ascii="GHEA Grapalat" w:hAnsi="GHEA Grapalat"/>
          <w:b/>
        </w:rPr>
      </w:pPr>
      <w:r>
        <w:rPr>
          <w:rFonts w:ascii="GHEA Grapalat" w:hAnsi="GHEA Grapalat"/>
          <w:b/>
        </w:rPr>
        <w:lastRenderedPageBreak/>
        <w:br w:type="page"/>
      </w: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lastRenderedPageBreak/>
        <w:t>5. ОТВЕТСТВЕННОСТЬ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Pr>
          <w:rStyle w:val="FootnoteReference"/>
          <w:rFonts w:ascii="GHEA Grapalat" w:hAnsi="GHEA Grapalat"/>
        </w:rPr>
        <w:footnoteReference w:customMarkFollows="1" w:id="19"/>
        <w:t>20</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 xml:space="preserve">В непредусмотренных договором случаях за неисполнение или ненадлежащее исполнение своих обязательств стороны несут ответственность в </w:t>
      </w:r>
      <w:r w:rsidRPr="00AD29CE">
        <w:rPr>
          <w:rFonts w:ascii="GHEA Grapalat" w:hAnsi="GHEA Grapalat"/>
        </w:rPr>
        <w:lastRenderedPageBreak/>
        <w:t>порядке, установленном законодательством Республики Армения.</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3B2F27" w:rsidRPr="00AD29CE" w:rsidRDefault="003B2F27" w:rsidP="003B2F27">
      <w:pPr>
        <w:widowControl w:val="0"/>
        <w:spacing w:after="160" w:line="360" w:lineRule="auto"/>
        <w:ind w:firstLine="720"/>
        <w:jc w:val="center"/>
        <w:rPr>
          <w:rFonts w:ascii="GHEA Grapalat" w:hAnsi="GHEA Grapalat" w:cs="Sylfaen"/>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810966">
      <w:pPr>
        <w:jc w:val="center"/>
        <w:rPr>
          <w:rFonts w:ascii="GHEA Grapalat" w:hAnsi="GHEA Grapalat"/>
          <w:b/>
        </w:rPr>
      </w:pPr>
    </w:p>
    <w:p w:rsidR="003B2F27" w:rsidRPr="00E661BE" w:rsidRDefault="003B2F27" w:rsidP="00810966">
      <w:pPr>
        <w:jc w:val="center"/>
        <w:rPr>
          <w:rFonts w:ascii="GHEA Grapalat" w:hAnsi="GHEA Grapalat"/>
          <w:b/>
        </w:rPr>
      </w:pPr>
      <w:r w:rsidRPr="00AD29CE">
        <w:rPr>
          <w:rFonts w:ascii="GHEA Grapalat" w:hAnsi="GHEA Grapalat"/>
          <w:b/>
        </w:rPr>
        <w:t>7. ИНЫЕ УСЛОВИЯ</w:t>
      </w:r>
    </w:p>
    <w:p w:rsidR="0043443E" w:rsidRPr="00E661BE" w:rsidRDefault="0043443E" w:rsidP="00810966">
      <w:pPr>
        <w:jc w:val="center"/>
        <w:rPr>
          <w:rFonts w:ascii="GHEA Grapalat" w:hAnsi="GHEA Grapalat" w:cs="Sylfaen"/>
          <w:b/>
        </w:rPr>
      </w:pP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B2F27">
      <w:pPr>
        <w:widowControl w:val="0"/>
        <w:spacing w:after="160" w:line="360" w:lineRule="auto"/>
        <w:ind w:firstLine="709"/>
        <w:jc w:val="both"/>
        <w:rPr>
          <w:rFonts w:ascii="GHEA Grapalat" w:hAnsi="GHEA Grapalat" w:cs="Sylfaen"/>
        </w:rPr>
      </w:pPr>
      <w:r w:rsidRPr="00AD29CE">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4517F5">
        <w:rPr>
          <w:rStyle w:val="FootnoteReference"/>
          <w:rFonts w:ascii="GHEA Grapalat" w:hAnsi="GHEA Grapalat" w:cs="Sylfaen"/>
        </w:rPr>
        <w:footnoteReference w:customMarkFollows="1" w:id="20"/>
        <w:t>21</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lastRenderedPageBreak/>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lastRenderedPageBreak/>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FootnoteReference"/>
          <w:rFonts w:ascii="GHEA Grapalat" w:hAnsi="GHEA Grapalat"/>
        </w:rPr>
        <w:footnoteReference w:customMarkFollows="1" w:id="21"/>
        <w:t>22</w:t>
      </w:r>
      <w:r w:rsidRPr="00AD29CE">
        <w:rPr>
          <w:rFonts w:ascii="GHEA Grapalat" w:hAnsi="GHEA Grapalat"/>
        </w:rPr>
        <w:t>.</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FootnoteReference"/>
          <w:rFonts w:ascii="GHEA Grapalat" w:hAnsi="GHEA Grapalat"/>
        </w:rPr>
        <w:footnoteReference w:customMarkFollows="1" w:id="22"/>
        <w:t>23</w:t>
      </w:r>
      <w:r w:rsidRPr="00AD29CE">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 xml:space="preserve">В условиях надлежащего исполнения договора, выгода (сбережения) </w:t>
      </w:r>
      <w:r w:rsidRPr="00AD29CE">
        <w:rPr>
          <w:rFonts w:ascii="GHEA Grapalat" w:hAnsi="GHEA Grapalat"/>
        </w:rPr>
        <w:lastRenderedPageBreak/>
        <w:t>или понесенные убытки сторон (Исполнителя или Заказчика) — это выгода или убытки, понесенные данной стороной.</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w:t>
      </w:r>
      <w:r w:rsidRPr="00AD29CE">
        <w:rPr>
          <w:rFonts w:ascii="GHEA Grapalat" w:hAnsi="GHEA Grapalat"/>
        </w:rPr>
        <w:lastRenderedPageBreak/>
        <w:t>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3B2F27">
      <w:pPr>
        <w:widowControl w:val="0"/>
        <w:tabs>
          <w:tab w:val="left" w:pos="1276"/>
        </w:tabs>
        <w:spacing w:after="160" w:line="360" w:lineRule="auto"/>
        <w:ind w:firstLine="567"/>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5.</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w:t>
      </w:r>
      <w:r w:rsidRPr="00842146">
        <w:rPr>
          <w:rFonts w:ascii="GHEA Grapalat" w:hAnsi="GHEA Grapalat"/>
        </w:rPr>
        <w:t xml:space="preserve">предусматриваются. Если размер выделенных для исполнения договора финансовых средств превышает </w:t>
      </w:r>
      <w:r w:rsidR="002B2DF0" w:rsidRPr="00842146">
        <w:rPr>
          <w:rFonts w:ascii="GHEA Grapalat" w:hAnsi="GHEA Grapalat"/>
        </w:rPr>
        <w:t>двадцатипя</w:t>
      </w:r>
      <w:r w:rsidRPr="00842146">
        <w:rPr>
          <w:rFonts w:ascii="GHEA Grapalat" w:hAnsi="GHEA Grapalat"/>
        </w:rPr>
        <w:t>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w:t>
      </w:r>
      <w:r w:rsidR="002C12AE" w:rsidRPr="00842146">
        <w:rPr>
          <w:rFonts w:ascii="GHEA Grapalat" w:hAnsi="GHEA Grapalat"/>
        </w:rPr>
        <w:t>й квалификации и</w:t>
      </w:r>
      <w:r w:rsidRPr="00842146">
        <w:rPr>
          <w:rFonts w:ascii="GHEA Grapalat" w:hAnsi="GHEA Grapalat"/>
        </w:rPr>
        <w:t xml:space="preserve"> договора в размере предусмотренных финансовых средств заменяется гарантией или наличными деньгами, с учетом требований абзаца "б" подпункта 1</w:t>
      </w:r>
      <w:r w:rsidR="002C12AE" w:rsidRPr="00842146">
        <w:rPr>
          <w:rFonts w:ascii="GHEA Grapalat" w:hAnsi="GHEA Grapalat"/>
        </w:rPr>
        <w:t>7</w:t>
      </w:r>
      <w:r w:rsidRPr="00842146">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842146">
        <w:rPr>
          <w:rFonts w:ascii="GHEA Grapalat" w:hAnsi="GHEA Grapalat"/>
        </w:rPr>
        <w:t>й</w:t>
      </w:r>
      <w:r w:rsidRPr="00842146">
        <w:rPr>
          <w:rFonts w:ascii="GHEA Grapalat" w:hAnsi="GHEA Grapalat"/>
        </w:rPr>
        <w:t xml:space="preserve"> </w:t>
      </w:r>
      <w:r w:rsidR="00A15315" w:rsidRPr="00842146">
        <w:rPr>
          <w:rFonts w:ascii="GHEA Grapalat" w:hAnsi="GHEA Grapalat"/>
        </w:rPr>
        <w:t xml:space="preserve">квалификации и </w:t>
      </w:r>
      <w:r w:rsidRPr="00842146">
        <w:rPr>
          <w:rFonts w:ascii="GHEA Grapalat" w:hAnsi="GHEA Grapalat"/>
        </w:rPr>
        <w:t>договора представленн</w:t>
      </w:r>
      <w:r w:rsidR="00A27144" w:rsidRPr="00842146">
        <w:rPr>
          <w:rFonts w:ascii="GHEA Grapalat" w:hAnsi="GHEA Grapalat"/>
        </w:rPr>
        <w:t>ых</w:t>
      </w:r>
      <w:r w:rsidRPr="00842146">
        <w:rPr>
          <w:rFonts w:ascii="GHEA Grapalat" w:hAnsi="GHEA Grapalat"/>
        </w:rPr>
        <w:t xml:space="preserve"> в виде неустойки, также </w:t>
      </w:r>
      <w:r w:rsidRPr="00842146">
        <w:rPr>
          <w:rFonts w:ascii="GHEA Grapalat" w:hAnsi="GHEA Grapalat"/>
        </w:rPr>
        <w:lastRenderedPageBreak/>
        <w:t>представляет Заказчику нов</w:t>
      </w:r>
      <w:r w:rsidR="00A15315" w:rsidRPr="00842146">
        <w:rPr>
          <w:rFonts w:ascii="GHEA Grapalat" w:hAnsi="GHEA Grapalat"/>
        </w:rPr>
        <w:t>ые</w:t>
      </w:r>
      <w:r w:rsidRPr="00842146">
        <w:rPr>
          <w:rFonts w:ascii="GHEA Grapalat" w:hAnsi="GHEA Grapalat"/>
        </w:rPr>
        <w:t xml:space="preserve"> обеспечени</w:t>
      </w:r>
      <w:r w:rsidR="00A15315" w:rsidRPr="00842146">
        <w:rPr>
          <w:rFonts w:ascii="GHEA Grapalat" w:hAnsi="GHEA Grapalat"/>
        </w:rPr>
        <w:t>я</w:t>
      </w:r>
      <w:r w:rsidRPr="00842146">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A47171" w:rsidRPr="00842146">
        <w:rPr>
          <w:rStyle w:val="FootnoteReference"/>
          <w:rFonts w:ascii="GHEA Grapalat" w:hAnsi="GHEA Grapalat"/>
        </w:rPr>
        <w:footnoteReference w:customMarkFollows="1" w:id="23"/>
        <w:t>24</w:t>
      </w:r>
    </w:p>
    <w:p w:rsidR="003B2F27" w:rsidRPr="00AD29CE" w:rsidRDefault="003B2F27" w:rsidP="003B2F27">
      <w:pPr>
        <w:widowControl w:val="0"/>
        <w:spacing w:after="160" w:line="360" w:lineRule="auto"/>
        <w:rPr>
          <w:rFonts w:ascii="GHEA Grapalat" w:hAnsi="GHEA Grapalat"/>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rsidR="003B2F27" w:rsidRPr="00AD29CE" w:rsidRDefault="003B2F27" w:rsidP="003B2F27">
      <w:pPr>
        <w:widowControl w:val="0"/>
        <w:spacing w:after="160" w:line="360" w:lineRule="auto"/>
        <w:ind w:firstLine="709"/>
        <w:jc w:val="center"/>
        <w:rPr>
          <w:rFonts w:ascii="GHEA Grapalat" w:hAnsi="GHEA Grapalat"/>
          <w:b/>
        </w:rPr>
      </w:pPr>
    </w:p>
    <w:p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24"/>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3"/>
        <w:gridCol w:w="1891"/>
        <w:gridCol w:w="1606"/>
        <w:gridCol w:w="1189"/>
        <w:gridCol w:w="1372"/>
        <w:gridCol w:w="832"/>
        <w:gridCol w:w="1051"/>
        <w:gridCol w:w="1353"/>
      </w:tblGrid>
      <w:tr w:rsidR="003B2F27" w:rsidRPr="00E40AC8" w:rsidTr="005B7138">
        <w:trPr>
          <w:trHeight w:val="422"/>
          <w:jc w:val="center"/>
        </w:trPr>
        <w:tc>
          <w:tcPr>
            <w:tcW w:w="11197" w:type="dxa"/>
            <w:gridSpan w:val="8"/>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Услуги</w:t>
            </w:r>
          </w:p>
        </w:tc>
      </w:tr>
      <w:tr w:rsidR="003B2F27" w:rsidRPr="00E40AC8" w:rsidTr="009F595D">
        <w:trPr>
          <w:trHeight w:val="247"/>
          <w:jc w:val="center"/>
        </w:trPr>
        <w:tc>
          <w:tcPr>
            <w:tcW w:w="2034"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2141"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606"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270"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465"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общая цена/драмов РА</w:t>
            </w:r>
          </w:p>
        </w:tc>
        <w:tc>
          <w:tcPr>
            <w:tcW w:w="890"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общий объем</w:t>
            </w:r>
          </w:p>
        </w:tc>
        <w:tc>
          <w:tcPr>
            <w:tcW w:w="1791" w:type="dxa"/>
            <w:gridSpan w:val="2"/>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3B2F27" w:rsidRPr="00E40AC8" w:rsidTr="009F595D">
        <w:trPr>
          <w:trHeight w:val="501"/>
          <w:jc w:val="center"/>
        </w:trPr>
        <w:tc>
          <w:tcPr>
            <w:tcW w:w="2034" w:type="dxa"/>
            <w:vMerge/>
            <w:vAlign w:val="center"/>
          </w:tcPr>
          <w:p w:rsidR="003B2F27" w:rsidRPr="00E40AC8" w:rsidRDefault="003B2F27" w:rsidP="005B7138">
            <w:pPr>
              <w:widowControl w:val="0"/>
              <w:spacing w:after="120"/>
              <w:jc w:val="center"/>
              <w:rPr>
                <w:rFonts w:ascii="GHEA Grapalat" w:hAnsi="GHEA Grapalat"/>
                <w:sz w:val="20"/>
              </w:rPr>
            </w:pPr>
          </w:p>
        </w:tc>
        <w:tc>
          <w:tcPr>
            <w:tcW w:w="2141" w:type="dxa"/>
            <w:vMerge/>
            <w:vAlign w:val="center"/>
          </w:tcPr>
          <w:p w:rsidR="003B2F27" w:rsidRPr="00E40AC8" w:rsidRDefault="003B2F27" w:rsidP="005B7138">
            <w:pPr>
              <w:widowControl w:val="0"/>
              <w:spacing w:after="120"/>
              <w:jc w:val="center"/>
              <w:rPr>
                <w:rFonts w:ascii="GHEA Grapalat" w:hAnsi="GHEA Grapalat"/>
                <w:sz w:val="20"/>
              </w:rPr>
            </w:pPr>
          </w:p>
        </w:tc>
        <w:tc>
          <w:tcPr>
            <w:tcW w:w="1606" w:type="dxa"/>
            <w:vMerge/>
            <w:vAlign w:val="center"/>
          </w:tcPr>
          <w:p w:rsidR="003B2F27" w:rsidRPr="00E40AC8" w:rsidRDefault="003B2F27" w:rsidP="005B7138">
            <w:pPr>
              <w:widowControl w:val="0"/>
              <w:spacing w:after="120"/>
              <w:jc w:val="center"/>
              <w:rPr>
                <w:rFonts w:ascii="GHEA Grapalat" w:hAnsi="GHEA Grapalat"/>
                <w:sz w:val="20"/>
              </w:rPr>
            </w:pPr>
          </w:p>
        </w:tc>
        <w:tc>
          <w:tcPr>
            <w:tcW w:w="1270" w:type="dxa"/>
            <w:vMerge/>
            <w:vAlign w:val="center"/>
          </w:tcPr>
          <w:p w:rsidR="003B2F27" w:rsidRPr="00E40AC8" w:rsidRDefault="003B2F27" w:rsidP="005B7138">
            <w:pPr>
              <w:widowControl w:val="0"/>
              <w:spacing w:after="120"/>
              <w:jc w:val="center"/>
              <w:rPr>
                <w:rFonts w:ascii="GHEA Grapalat" w:hAnsi="GHEA Grapalat"/>
                <w:sz w:val="20"/>
              </w:rPr>
            </w:pPr>
          </w:p>
        </w:tc>
        <w:tc>
          <w:tcPr>
            <w:tcW w:w="1465" w:type="dxa"/>
            <w:vMerge/>
            <w:vAlign w:val="center"/>
          </w:tcPr>
          <w:p w:rsidR="003B2F27" w:rsidRPr="00E40AC8" w:rsidRDefault="003B2F27" w:rsidP="005B7138">
            <w:pPr>
              <w:widowControl w:val="0"/>
              <w:spacing w:after="120"/>
              <w:jc w:val="center"/>
              <w:rPr>
                <w:rFonts w:ascii="GHEA Grapalat" w:hAnsi="GHEA Grapalat"/>
                <w:sz w:val="20"/>
              </w:rPr>
            </w:pPr>
          </w:p>
        </w:tc>
        <w:tc>
          <w:tcPr>
            <w:tcW w:w="890" w:type="dxa"/>
            <w:vMerge/>
            <w:vAlign w:val="center"/>
          </w:tcPr>
          <w:p w:rsidR="003B2F27" w:rsidRPr="00E40AC8" w:rsidRDefault="003B2F27" w:rsidP="005B7138">
            <w:pPr>
              <w:widowControl w:val="0"/>
              <w:spacing w:after="120"/>
              <w:jc w:val="center"/>
              <w:rPr>
                <w:rFonts w:ascii="GHEA Grapalat" w:hAnsi="GHEA Grapalat"/>
                <w:sz w:val="20"/>
              </w:rPr>
            </w:pPr>
          </w:p>
        </w:tc>
        <w:tc>
          <w:tcPr>
            <w:tcW w:w="858" w:type="dxa"/>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адрес</w:t>
            </w:r>
          </w:p>
        </w:tc>
        <w:tc>
          <w:tcPr>
            <w:tcW w:w="933" w:type="dxa"/>
            <w:vAlign w:val="center"/>
          </w:tcPr>
          <w:p w:rsidR="003B2F27" w:rsidRPr="00E40AC8" w:rsidRDefault="003B2F27" w:rsidP="005B7138">
            <w:pPr>
              <w:widowControl w:val="0"/>
              <w:spacing w:after="12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25"/>
              <w:t>**</w:t>
            </w:r>
          </w:p>
        </w:tc>
      </w:tr>
      <w:tr w:rsidR="008A584C" w:rsidRPr="00E40AC8" w:rsidTr="00E05EBA">
        <w:trPr>
          <w:trHeight w:val="277"/>
          <w:jc w:val="center"/>
        </w:trPr>
        <w:tc>
          <w:tcPr>
            <w:tcW w:w="2034" w:type="dxa"/>
            <w:vAlign w:val="center"/>
          </w:tcPr>
          <w:p w:rsidR="008A584C" w:rsidRPr="00064ADD" w:rsidRDefault="008A584C" w:rsidP="008A584C">
            <w:pPr>
              <w:jc w:val="center"/>
              <w:rPr>
                <w:rFonts w:ascii="GHEA Grapalat" w:hAnsi="GHEA Grapalat"/>
                <w:sz w:val="20"/>
              </w:rPr>
            </w:pPr>
            <w:r>
              <w:rPr>
                <w:rFonts w:ascii="GHEA Grapalat" w:hAnsi="GHEA Grapalat"/>
                <w:sz w:val="20"/>
              </w:rPr>
              <w:t>1</w:t>
            </w:r>
          </w:p>
        </w:tc>
        <w:tc>
          <w:tcPr>
            <w:tcW w:w="2141" w:type="dxa"/>
            <w:vAlign w:val="center"/>
          </w:tcPr>
          <w:p w:rsidR="008A584C" w:rsidRPr="00064ADD" w:rsidRDefault="00B4557D" w:rsidP="008A584C">
            <w:pPr>
              <w:jc w:val="center"/>
              <w:rPr>
                <w:rFonts w:ascii="GHEA Grapalat" w:hAnsi="GHEA Grapalat"/>
                <w:sz w:val="20"/>
              </w:rPr>
            </w:pPr>
            <w:r>
              <w:rPr>
                <w:rFonts w:ascii="GHEA Grapalat" w:hAnsi="GHEA Grapalat"/>
                <w:sz w:val="20"/>
              </w:rPr>
              <w:t>66511140/1</w:t>
            </w:r>
          </w:p>
        </w:tc>
        <w:tc>
          <w:tcPr>
            <w:tcW w:w="1606" w:type="dxa"/>
            <w:vAlign w:val="center"/>
          </w:tcPr>
          <w:p w:rsidR="008A584C" w:rsidRPr="00E40AC8" w:rsidRDefault="00133A2C" w:rsidP="00E05EBA">
            <w:pPr>
              <w:widowControl w:val="0"/>
              <w:spacing w:after="120"/>
              <w:jc w:val="center"/>
              <w:rPr>
                <w:rFonts w:ascii="GHEA Grapalat" w:hAnsi="GHEA Grapalat"/>
                <w:sz w:val="20"/>
              </w:rPr>
            </w:pPr>
            <w:r w:rsidRPr="00133A2C">
              <w:rPr>
                <w:rFonts w:ascii="GHEA Grapalat" w:hAnsi="GHEA Grapalat"/>
                <w:sz w:val="20"/>
              </w:rPr>
              <w:t>См. таблицу ниже</w:t>
            </w:r>
          </w:p>
        </w:tc>
        <w:tc>
          <w:tcPr>
            <w:tcW w:w="1270" w:type="dxa"/>
          </w:tcPr>
          <w:p w:rsidR="008A584C" w:rsidRPr="007D67F1" w:rsidRDefault="007D67F1" w:rsidP="008A584C">
            <w:pPr>
              <w:widowControl w:val="0"/>
              <w:spacing w:after="120"/>
              <w:jc w:val="center"/>
              <w:rPr>
                <w:rFonts w:ascii="GHEA Grapalat" w:hAnsi="GHEA Grapalat"/>
                <w:sz w:val="20"/>
                <w:lang w:val="en-US"/>
              </w:rPr>
            </w:pPr>
            <w:r>
              <w:rPr>
                <w:rFonts w:ascii="GHEA Grapalat" w:hAnsi="GHEA Grapalat"/>
                <w:sz w:val="20"/>
                <w:lang w:val="en-US"/>
              </w:rPr>
              <w:t>Шт.</w:t>
            </w:r>
          </w:p>
        </w:tc>
        <w:tc>
          <w:tcPr>
            <w:tcW w:w="1465" w:type="dxa"/>
          </w:tcPr>
          <w:p w:rsidR="008A584C" w:rsidRPr="00E40AC8" w:rsidRDefault="008A584C" w:rsidP="008A584C">
            <w:pPr>
              <w:widowControl w:val="0"/>
              <w:spacing w:after="120"/>
              <w:jc w:val="center"/>
              <w:rPr>
                <w:rFonts w:ascii="GHEA Grapalat" w:hAnsi="GHEA Grapalat"/>
                <w:sz w:val="20"/>
              </w:rPr>
            </w:pPr>
          </w:p>
        </w:tc>
        <w:tc>
          <w:tcPr>
            <w:tcW w:w="890" w:type="dxa"/>
          </w:tcPr>
          <w:p w:rsidR="008A584C" w:rsidRPr="00E40AC8" w:rsidRDefault="00E72F02" w:rsidP="008A584C">
            <w:pPr>
              <w:widowControl w:val="0"/>
              <w:spacing w:after="120"/>
              <w:jc w:val="center"/>
              <w:rPr>
                <w:rFonts w:ascii="GHEA Grapalat" w:hAnsi="GHEA Grapalat"/>
                <w:sz w:val="20"/>
              </w:rPr>
            </w:pPr>
            <w:r w:rsidRPr="00E72F02">
              <w:rPr>
                <w:rFonts w:ascii="GHEA Grapalat" w:hAnsi="GHEA Grapalat"/>
                <w:sz w:val="20"/>
              </w:rPr>
              <w:t>1</w:t>
            </w:r>
          </w:p>
        </w:tc>
        <w:tc>
          <w:tcPr>
            <w:tcW w:w="858" w:type="dxa"/>
          </w:tcPr>
          <w:p w:rsidR="008A584C" w:rsidRPr="00E120E7" w:rsidRDefault="009E5A26" w:rsidP="00E120E7">
            <w:pPr>
              <w:widowControl w:val="0"/>
              <w:spacing w:after="120"/>
              <w:jc w:val="center"/>
              <w:rPr>
                <w:rFonts w:ascii="GHEA Grapalat" w:hAnsi="GHEA Grapalat"/>
                <w:sz w:val="20"/>
                <w:lang w:val="en-US"/>
              </w:rPr>
            </w:pPr>
            <w:r>
              <w:rPr>
                <w:rFonts w:ascii="GHEA Grapalat" w:hAnsi="GHEA Grapalat"/>
                <w:sz w:val="20"/>
                <w:lang w:val="en-US"/>
              </w:rPr>
              <w:t>г</w:t>
            </w:r>
            <w:r w:rsidRPr="009E5A26">
              <w:rPr>
                <w:rFonts w:ascii="GHEA Grapalat" w:hAnsi="GHEA Grapalat"/>
                <w:sz w:val="20"/>
              </w:rPr>
              <w:t xml:space="preserve">. Ереван, </w:t>
            </w:r>
            <w:r w:rsidR="00E120E7">
              <w:rPr>
                <w:rFonts w:ascii="GHEA Grapalat" w:hAnsi="GHEA Grapalat"/>
                <w:sz w:val="20"/>
                <w:lang w:val="en-US"/>
              </w:rPr>
              <w:t>Араратян 99</w:t>
            </w:r>
          </w:p>
        </w:tc>
        <w:tc>
          <w:tcPr>
            <w:tcW w:w="933" w:type="dxa"/>
          </w:tcPr>
          <w:p w:rsidR="001A1B62" w:rsidRPr="001A1B62" w:rsidRDefault="001A1B62" w:rsidP="001A1B62">
            <w:pPr>
              <w:widowControl w:val="0"/>
              <w:spacing w:after="120"/>
              <w:jc w:val="center"/>
              <w:rPr>
                <w:rFonts w:ascii="GHEA Grapalat" w:hAnsi="GHEA Grapalat"/>
                <w:sz w:val="20"/>
              </w:rPr>
            </w:pPr>
            <w:r w:rsidRPr="001A1B62">
              <w:rPr>
                <w:rFonts w:ascii="GHEA Grapalat" w:hAnsi="GHEA Grapalat"/>
                <w:sz w:val="20"/>
              </w:rPr>
              <w:t>После 20 дней вступления в силу Договора</w:t>
            </w:r>
          </w:p>
          <w:p w:rsidR="001A1B62" w:rsidRPr="001A1B62" w:rsidRDefault="001A1B62" w:rsidP="001A1B62">
            <w:pPr>
              <w:widowControl w:val="0"/>
              <w:spacing w:after="120"/>
              <w:jc w:val="center"/>
              <w:rPr>
                <w:rFonts w:ascii="GHEA Grapalat" w:hAnsi="GHEA Grapalat"/>
                <w:sz w:val="20"/>
              </w:rPr>
            </w:pPr>
            <w:r w:rsidRPr="001A1B62">
              <w:rPr>
                <w:rFonts w:ascii="GHEA Grapalat" w:hAnsi="GHEA Grapalat"/>
                <w:sz w:val="20"/>
              </w:rPr>
              <w:t>но не</w:t>
            </w:r>
          </w:p>
          <w:p w:rsidR="008A584C" w:rsidRPr="00E40AC8" w:rsidRDefault="0020436A" w:rsidP="0020436A">
            <w:pPr>
              <w:widowControl w:val="0"/>
              <w:spacing w:after="120"/>
              <w:jc w:val="center"/>
              <w:rPr>
                <w:rFonts w:ascii="GHEA Grapalat" w:hAnsi="GHEA Grapalat"/>
                <w:sz w:val="20"/>
              </w:rPr>
            </w:pPr>
            <w:r>
              <w:rPr>
                <w:rFonts w:ascii="GHEA Grapalat" w:hAnsi="GHEA Grapalat"/>
                <w:sz w:val="20"/>
              </w:rPr>
              <w:t>позднее 30.03</w:t>
            </w:r>
            <w:r w:rsidR="001A1B62" w:rsidRPr="001A1B62">
              <w:rPr>
                <w:rFonts w:ascii="GHEA Grapalat" w:hAnsi="GHEA Grapalat"/>
                <w:sz w:val="20"/>
              </w:rPr>
              <w:t>.202</w:t>
            </w:r>
            <w:r w:rsidRPr="0020436A">
              <w:rPr>
                <w:rFonts w:ascii="GHEA Grapalat" w:hAnsi="GHEA Grapalat"/>
                <w:sz w:val="20"/>
              </w:rPr>
              <w:t>3</w:t>
            </w:r>
            <w:r w:rsidR="001A1B62" w:rsidRPr="001A1B62">
              <w:rPr>
                <w:rFonts w:ascii="GHEA Grapalat" w:hAnsi="GHEA Grapalat"/>
                <w:sz w:val="20"/>
              </w:rPr>
              <w:t>г</w:t>
            </w:r>
          </w:p>
        </w:tc>
      </w:tr>
    </w:tbl>
    <w:p w:rsidR="003B2F27" w:rsidRDefault="003B2F27" w:rsidP="003B2F27">
      <w:pPr>
        <w:widowControl w:val="0"/>
        <w:spacing w:after="160" w:line="360" w:lineRule="auto"/>
        <w:jc w:val="center"/>
        <w:rPr>
          <w:rFonts w:ascii="GHEA Grapalat" w:hAnsi="GHEA Grapalat"/>
        </w:rPr>
      </w:pPr>
    </w:p>
    <w:tbl>
      <w:tblPr>
        <w:tblW w:w="10710" w:type="dxa"/>
        <w:tblInd w:w="-70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1E0" w:firstRow="1" w:lastRow="1" w:firstColumn="1" w:lastColumn="1" w:noHBand="0" w:noVBand="0"/>
      </w:tblPr>
      <w:tblGrid>
        <w:gridCol w:w="4320"/>
        <w:gridCol w:w="4050"/>
        <w:gridCol w:w="2340"/>
      </w:tblGrid>
      <w:tr w:rsidR="00A255EB" w:rsidRPr="0018340F" w:rsidTr="009449D4">
        <w:trPr>
          <w:trHeight w:val="410"/>
        </w:trPr>
        <w:tc>
          <w:tcPr>
            <w:tcW w:w="10710" w:type="dxa"/>
            <w:gridSpan w:val="3"/>
            <w:shd w:val="clear" w:color="auto" w:fill="F2F2F2" w:themeFill="background1" w:themeFillShade="F2"/>
            <w:vAlign w:val="center"/>
          </w:tcPr>
          <w:p w:rsidR="00A255EB" w:rsidRPr="0018340F" w:rsidRDefault="00A255EB" w:rsidP="00CB0664">
            <w:pPr>
              <w:jc w:val="center"/>
              <w:rPr>
                <w:rFonts w:ascii="Arial" w:hAnsi="Arial" w:cs="Arial"/>
                <w:b/>
                <w:snapToGrid w:val="0"/>
                <w:sz w:val="20"/>
                <w:szCs w:val="20"/>
                <w:lang w:val="en-US"/>
              </w:rPr>
            </w:pPr>
            <w:r w:rsidRPr="0018340F">
              <w:rPr>
                <w:rFonts w:ascii="Arial" w:hAnsi="Arial" w:cs="Arial"/>
                <w:b/>
                <w:snapToGrid w:val="0"/>
                <w:sz w:val="20"/>
                <w:szCs w:val="20"/>
                <w:lang w:val="en-US"/>
              </w:rPr>
              <w:t>ԾԱՌԱՅՈՒԹՅՈՒՆՆԵՐ / УСЛУГИ</w:t>
            </w:r>
          </w:p>
        </w:tc>
      </w:tr>
      <w:tr w:rsidR="00A255EB" w:rsidRPr="0018340F" w:rsidTr="009449D4">
        <w:trPr>
          <w:trHeight w:val="410"/>
        </w:trPr>
        <w:tc>
          <w:tcPr>
            <w:tcW w:w="10710" w:type="dxa"/>
            <w:gridSpan w:val="3"/>
            <w:shd w:val="clear" w:color="auto" w:fill="auto"/>
            <w:vAlign w:val="center"/>
          </w:tcPr>
          <w:p w:rsidR="00A255EB" w:rsidRPr="009449D4" w:rsidRDefault="00A255EB" w:rsidP="00CB0664">
            <w:pPr>
              <w:jc w:val="center"/>
              <w:rPr>
                <w:rFonts w:ascii="Arial" w:hAnsi="Arial" w:cs="Arial"/>
                <w:b/>
                <w:snapToGrid w:val="0"/>
                <w:sz w:val="20"/>
                <w:szCs w:val="20"/>
              </w:rPr>
            </w:pPr>
            <w:r w:rsidRPr="0018340F">
              <w:rPr>
                <w:rFonts w:ascii="Arial" w:hAnsi="Arial" w:cs="Arial"/>
                <w:sz w:val="20"/>
                <w:szCs w:val="20"/>
                <w:lang w:val="en-US"/>
              </w:rPr>
              <w:t>Բոլոր</w:t>
            </w:r>
            <w:r w:rsidRPr="009449D4">
              <w:rPr>
                <w:rFonts w:ascii="Arial" w:hAnsi="Arial" w:cs="Arial"/>
                <w:sz w:val="20"/>
                <w:szCs w:val="20"/>
              </w:rPr>
              <w:t xml:space="preserve"> </w:t>
            </w:r>
            <w:r w:rsidRPr="0018340F">
              <w:rPr>
                <w:rFonts w:ascii="Arial" w:hAnsi="Arial" w:cs="Arial"/>
                <w:sz w:val="20"/>
                <w:szCs w:val="20"/>
                <w:lang w:val="en-US"/>
              </w:rPr>
              <w:t>ծառայությունները</w:t>
            </w:r>
            <w:r w:rsidRPr="009449D4">
              <w:rPr>
                <w:rFonts w:ascii="Arial" w:hAnsi="Arial" w:cs="Arial"/>
                <w:sz w:val="20"/>
                <w:szCs w:val="20"/>
              </w:rPr>
              <w:t xml:space="preserve"> </w:t>
            </w:r>
            <w:r w:rsidRPr="0018340F">
              <w:rPr>
                <w:rFonts w:ascii="Arial" w:hAnsi="Arial" w:cs="Arial"/>
                <w:sz w:val="20"/>
                <w:szCs w:val="20"/>
                <w:lang w:val="en-US"/>
              </w:rPr>
              <w:t>ենթակա</w:t>
            </w:r>
            <w:r w:rsidRPr="009449D4">
              <w:rPr>
                <w:rFonts w:ascii="Arial" w:hAnsi="Arial" w:cs="Arial"/>
                <w:sz w:val="20"/>
                <w:szCs w:val="20"/>
              </w:rPr>
              <w:t xml:space="preserve"> </w:t>
            </w:r>
            <w:r w:rsidRPr="0018340F">
              <w:rPr>
                <w:rFonts w:ascii="Arial" w:hAnsi="Arial" w:cs="Arial"/>
                <w:sz w:val="20"/>
                <w:szCs w:val="20"/>
                <w:lang w:val="en-US"/>
              </w:rPr>
              <w:t>են</w:t>
            </w:r>
            <w:r w:rsidRPr="009449D4">
              <w:rPr>
                <w:rFonts w:ascii="Arial" w:hAnsi="Arial" w:cs="Arial"/>
                <w:sz w:val="20"/>
                <w:szCs w:val="20"/>
              </w:rPr>
              <w:t xml:space="preserve"> </w:t>
            </w:r>
            <w:r w:rsidRPr="0018340F">
              <w:rPr>
                <w:rFonts w:ascii="Arial" w:hAnsi="Arial" w:cs="Arial"/>
                <w:sz w:val="20"/>
                <w:szCs w:val="20"/>
                <w:lang w:val="en-US"/>
              </w:rPr>
              <w:t>հատուցման</w:t>
            </w:r>
            <w:r w:rsidRPr="009449D4">
              <w:rPr>
                <w:rFonts w:ascii="Arial" w:hAnsi="Arial" w:cs="Arial"/>
                <w:sz w:val="20"/>
                <w:szCs w:val="20"/>
              </w:rPr>
              <w:t xml:space="preserve"> </w:t>
            </w:r>
            <w:r w:rsidRPr="0018340F">
              <w:rPr>
                <w:rFonts w:ascii="Arial" w:hAnsi="Arial" w:cs="Arial"/>
                <w:sz w:val="20"/>
                <w:szCs w:val="20"/>
                <w:lang w:val="en-US"/>
              </w:rPr>
              <w:t>Ծրագրով</w:t>
            </w:r>
            <w:r w:rsidRPr="009449D4">
              <w:rPr>
                <w:rFonts w:ascii="Arial" w:hAnsi="Arial" w:cs="Arial"/>
                <w:sz w:val="20"/>
                <w:szCs w:val="20"/>
              </w:rPr>
              <w:t xml:space="preserve"> </w:t>
            </w:r>
            <w:r w:rsidRPr="0018340F">
              <w:rPr>
                <w:rFonts w:ascii="Arial" w:hAnsi="Arial" w:cs="Arial"/>
                <w:sz w:val="20"/>
                <w:szCs w:val="20"/>
                <w:lang w:val="en-US"/>
              </w:rPr>
              <w:t>սահմանված</w:t>
            </w:r>
            <w:r w:rsidRPr="009449D4">
              <w:rPr>
                <w:rFonts w:ascii="Arial" w:hAnsi="Arial" w:cs="Arial"/>
                <w:sz w:val="20"/>
                <w:szCs w:val="20"/>
              </w:rPr>
              <w:t xml:space="preserve"> </w:t>
            </w:r>
            <w:r w:rsidRPr="0018340F">
              <w:rPr>
                <w:rFonts w:ascii="Arial" w:hAnsi="Arial" w:cs="Arial"/>
                <w:sz w:val="20"/>
                <w:szCs w:val="20"/>
                <w:lang w:val="en-US"/>
              </w:rPr>
              <w:t>ապահովագրական</w:t>
            </w:r>
            <w:r w:rsidRPr="009449D4">
              <w:rPr>
                <w:rFonts w:ascii="Arial" w:hAnsi="Arial" w:cs="Arial"/>
                <w:sz w:val="20"/>
                <w:szCs w:val="20"/>
              </w:rPr>
              <w:t xml:space="preserve"> </w:t>
            </w:r>
            <w:r w:rsidRPr="0018340F">
              <w:rPr>
                <w:rFonts w:ascii="Arial" w:hAnsi="Arial" w:cs="Arial"/>
                <w:sz w:val="20"/>
                <w:szCs w:val="20"/>
                <w:lang w:val="en-US"/>
              </w:rPr>
              <w:t>գումարի</w:t>
            </w:r>
            <w:r w:rsidRPr="009449D4">
              <w:rPr>
                <w:rFonts w:ascii="Arial" w:hAnsi="Arial" w:cs="Arial"/>
                <w:sz w:val="20"/>
                <w:szCs w:val="20"/>
              </w:rPr>
              <w:t xml:space="preserve"> </w:t>
            </w:r>
            <w:r w:rsidRPr="0018340F">
              <w:rPr>
                <w:rFonts w:ascii="Arial" w:hAnsi="Arial" w:cs="Arial"/>
                <w:sz w:val="20"/>
                <w:szCs w:val="20"/>
                <w:lang w:val="en-US"/>
              </w:rPr>
              <w:t>և</w:t>
            </w:r>
            <w:r w:rsidRPr="009449D4">
              <w:rPr>
                <w:rFonts w:ascii="Arial" w:hAnsi="Arial" w:cs="Arial"/>
                <w:sz w:val="20"/>
                <w:szCs w:val="20"/>
              </w:rPr>
              <w:t>/</w:t>
            </w:r>
            <w:r w:rsidRPr="0018340F">
              <w:rPr>
                <w:rFonts w:ascii="Arial" w:hAnsi="Arial" w:cs="Arial"/>
                <w:sz w:val="20"/>
                <w:szCs w:val="20"/>
                <w:lang w:val="en-US"/>
              </w:rPr>
              <w:t>կամ</w:t>
            </w:r>
            <w:r w:rsidRPr="009449D4">
              <w:rPr>
                <w:rFonts w:ascii="Arial" w:hAnsi="Arial" w:cs="Arial"/>
                <w:sz w:val="20"/>
                <w:szCs w:val="20"/>
              </w:rPr>
              <w:t xml:space="preserve"> </w:t>
            </w:r>
            <w:r w:rsidRPr="0018340F">
              <w:rPr>
                <w:rFonts w:ascii="Arial" w:hAnsi="Arial" w:cs="Arial"/>
                <w:sz w:val="20"/>
                <w:szCs w:val="20"/>
                <w:lang w:val="en-US"/>
              </w:rPr>
              <w:t>տվյալ</w:t>
            </w:r>
            <w:r w:rsidRPr="009449D4">
              <w:rPr>
                <w:rFonts w:ascii="Arial" w:hAnsi="Arial" w:cs="Arial"/>
                <w:sz w:val="20"/>
                <w:szCs w:val="20"/>
              </w:rPr>
              <w:t xml:space="preserve"> </w:t>
            </w:r>
            <w:r w:rsidRPr="0018340F">
              <w:rPr>
                <w:rFonts w:ascii="Arial" w:hAnsi="Arial" w:cs="Arial"/>
                <w:sz w:val="20"/>
                <w:szCs w:val="20"/>
                <w:lang w:val="en-US"/>
              </w:rPr>
              <w:t>ծառայության</w:t>
            </w:r>
            <w:r w:rsidRPr="009449D4">
              <w:rPr>
                <w:rFonts w:ascii="Arial" w:hAnsi="Arial" w:cs="Arial"/>
                <w:sz w:val="20"/>
                <w:szCs w:val="20"/>
              </w:rPr>
              <w:t xml:space="preserve"> </w:t>
            </w:r>
            <w:r w:rsidRPr="0018340F">
              <w:rPr>
                <w:rFonts w:ascii="Arial" w:hAnsi="Arial" w:cs="Arial"/>
                <w:sz w:val="20"/>
                <w:szCs w:val="20"/>
                <w:lang w:val="en-US"/>
              </w:rPr>
              <w:t>համար</w:t>
            </w:r>
            <w:r w:rsidRPr="009449D4">
              <w:rPr>
                <w:rFonts w:ascii="Arial" w:hAnsi="Arial" w:cs="Arial"/>
                <w:sz w:val="20"/>
                <w:szCs w:val="20"/>
              </w:rPr>
              <w:t xml:space="preserve"> </w:t>
            </w:r>
            <w:r w:rsidRPr="0018340F">
              <w:rPr>
                <w:rFonts w:ascii="Arial" w:hAnsi="Arial" w:cs="Arial"/>
                <w:sz w:val="20"/>
                <w:szCs w:val="20"/>
                <w:lang w:val="en-US"/>
              </w:rPr>
              <w:t>սահմանված</w:t>
            </w:r>
            <w:r w:rsidRPr="009449D4">
              <w:rPr>
                <w:rFonts w:ascii="Arial" w:hAnsi="Arial" w:cs="Arial"/>
                <w:sz w:val="20"/>
                <w:szCs w:val="20"/>
              </w:rPr>
              <w:t xml:space="preserve"> </w:t>
            </w:r>
            <w:r w:rsidRPr="0018340F">
              <w:rPr>
                <w:rFonts w:ascii="Arial" w:hAnsi="Arial" w:cs="Arial"/>
                <w:sz w:val="20"/>
                <w:szCs w:val="20"/>
                <w:lang w:val="en-US"/>
              </w:rPr>
              <w:t>սահմանաչափի</w:t>
            </w:r>
            <w:r w:rsidRPr="009449D4">
              <w:rPr>
                <w:rFonts w:ascii="Arial" w:hAnsi="Arial" w:cs="Arial"/>
                <w:sz w:val="20"/>
                <w:szCs w:val="20"/>
              </w:rPr>
              <w:t xml:space="preserve"> </w:t>
            </w:r>
            <w:r w:rsidRPr="0018340F">
              <w:rPr>
                <w:rFonts w:ascii="Arial" w:hAnsi="Arial" w:cs="Arial"/>
                <w:sz w:val="20"/>
                <w:szCs w:val="20"/>
                <w:lang w:val="en-US"/>
              </w:rPr>
              <w:t>ներքո</w:t>
            </w:r>
            <w:r w:rsidRPr="009449D4">
              <w:rPr>
                <w:rFonts w:ascii="Arial" w:hAnsi="Arial" w:cs="Arial"/>
                <w:sz w:val="20"/>
                <w:szCs w:val="20"/>
              </w:rPr>
              <w:t>: / Все услуги подлежат возмещению в пределах страховой суммы и/или лимита, установленного для данной услуги․</w:t>
            </w:r>
          </w:p>
        </w:tc>
      </w:tr>
      <w:tr w:rsidR="00A255EB" w:rsidRPr="001B4F5A" w:rsidTr="009449D4">
        <w:trPr>
          <w:trHeight w:val="20"/>
        </w:trPr>
        <w:tc>
          <w:tcPr>
            <w:tcW w:w="10710" w:type="dxa"/>
            <w:gridSpan w:val="3"/>
            <w:shd w:val="clear" w:color="auto" w:fill="auto"/>
          </w:tcPr>
          <w:p w:rsidR="00A255EB" w:rsidRPr="00167AC4" w:rsidRDefault="00A255EB" w:rsidP="00CB0664">
            <w:pPr>
              <w:pStyle w:val="CM3"/>
              <w:spacing w:line="240" w:lineRule="auto"/>
              <w:ind w:right="58"/>
              <w:jc w:val="both"/>
              <w:rPr>
                <w:rFonts w:ascii="Arial" w:hAnsi="Arial" w:cs="Arial"/>
                <w:sz w:val="20"/>
                <w:szCs w:val="20"/>
              </w:rPr>
            </w:pPr>
            <w:r w:rsidRPr="0018340F">
              <w:rPr>
                <w:rFonts w:ascii="Arial" w:hAnsi="Arial" w:cs="Arial"/>
                <w:sz w:val="20"/>
                <w:szCs w:val="20"/>
                <w:lang w:val="en-US"/>
              </w:rPr>
              <w:t>Ծրագրով</w:t>
            </w:r>
            <w:r w:rsidRPr="00167AC4">
              <w:rPr>
                <w:rFonts w:ascii="Arial" w:hAnsi="Arial" w:cs="Arial"/>
                <w:sz w:val="20"/>
                <w:szCs w:val="20"/>
              </w:rPr>
              <w:t xml:space="preserve"> </w:t>
            </w:r>
            <w:r w:rsidRPr="0018340F">
              <w:rPr>
                <w:rFonts w:ascii="Arial" w:hAnsi="Arial" w:cs="Arial"/>
                <w:sz w:val="20"/>
                <w:szCs w:val="20"/>
                <w:lang w:val="en-US"/>
              </w:rPr>
              <w:t>նախատեսված</w:t>
            </w:r>
            <w:r w:rsidRPr="00167AC4">
              <w:rPr>
                <w:rFonts w:ascii="Arial" w:hAnsi="Arial" w:cs="Arial"/>
                <w:sz w:val="20"/>
                <w:szCs w:val="20"/>
              </w:rPr>
              <w:t xml:space="preserve"> </w:t>
            </w:r>
            <w:r w:rsidRPr="0018340F">
              <w:rPr>
                <w:rFonts w:ascii="Arial" w:hAnsi="Arial" w:cs="Arial"/>
                <w:sz w:val="20"/>
                <w:szCs w:val="20"/>
                <w:lang w:val="en-US"/>
              </w:rPr>
              <w:t>ծառայությունների</w:t>
            </w:r>
            <w:r w:rsidRPr="00167AC4">
              <w:rPr>
                <w:rFonts w:ascii="Arial" w:hAnsi="Arial" w:cs="Arial"/>
                <w:sz w:val="20"/>
                <w:szCs w:val="20"/>
              </w:rPr>
              <w:t xml:space="preserve"> </w:t>
            </w:r>
            <w:r w:rsidRPr="0018340F">
              <w:rPr>
                <w:rFonts w:ascii="Arial" w:hAnsi="Arial" w:cs="Arial"/>
                <w:sz w:val="20"/>
                <w:szCs w:val="20"/>
                <w:lang w:val="en-US"/>
              </w:rPr>
              <w:t>և</w:t>
            </w:r>
            <w:r w:rsidRPr="00167AC4">
              <w:rPr>
                <w:rFonts w:ascii="Arial" w:hAnsi="Arial" w:cs="Arial"/>
                <w:sz w:val="20"/>
                <w:szCs w:val="20"/>
              </w:rPr>
              <w:t xml:space="preserve"> </w:t>
            </w:r>
            <w:r w:rsidRPr="0018340F">
              <w:rPr>
                <w:rFonts w:ascii="Arial" w:hAnsi="Arial" w:cs="Arial"/>
                <w:sz w:val="20"/>
                <w:szCs w:val="20"/>
                <w:lang w:val="en-US"/>
              </w:rPr>
              <w:t>հիվանդությունների</w:t>
            </w:r>
            <w:r w:rsidRPr="00167AC4">
              <w:rPr>
                <w:rFonts w:ascii="Arial" w:hAnsi="Arial" w:cs="Arial"/>
                <w:sz w:val="20"/>
                <w:szCs w:val="20"/>
              </w:rPr>
              <w:t xml:space="preserve"> </w:t>
            </w:r>
            <w:r w:rsidRPr="0018340F">
              <w:rPr>
                <w:rFonts w:ascii="Arial" w:hAnsi="Arial" w:cs="Arial"/>
                <w:sz w:val="20"/>
                <w:szCs w:val="20"/>
                <w:lang w:val="en-US"/>
              </w:rPr>
              <w:t>բուժման</w:t>
            </w:r>
            <w:r w:rsidRPr="00167AC4">
              <w:rPr>
                <w:rFonts w:ascii="Arial" w:hAnsi="Arial" w:cs="Arial"/>
                <w:sz w:val="20"/>
                <w:szCs w:val="20"/>
              </w:rPr>
              <w:t xml:space="preserve"> </w:t>
            </w:r>
            <w:r w:rsidRPr="0018340F">
              <w:rPr>
                <w:rFonts w:ascii="Arial" w:hAnsi="Arial" w:cs="Arial"/>
                <w:sz w:val="20"/>
                <w:szCs w:val="20"/>
                <w:lang w:val="en-US"/>
              </w:rPr>
              <w:t>հետ</w:t>
            </w:r>
            <w:r w:rsidRPr="00167AC4">
              <w:rPr>
                <w:rFonts w:ascii="Arial" w:hAnsi="Arial" w:cs="Arial"/>
                <w:sz w:val="20"/>
                <w:szCs w:val="20"/>
              </w:rPr>
              <w:t xml:space="preserve"> </w:t>
            </w:r>
            <w:r w:rsidRPr="0018340F">
              <w:rPr>
                <w:rFonts w:ascii="Arial" w:hAnsi="Arial" w:cs="Arial"/>
                <w:sz w:val="20"/>
                <w:szCs w:val="20"/>
                <w:lang w:val="en-US"/>
              </w:rPr>
              <w:t>կապված</w:t>
            </w:r>
            <w:r w:rsidRPr="00167AC4">
              <w:rPr>
                <w:rFonts w:ascii="Arial" w:hAnsi="Arial" w:cs="Arial"/>
                <w:sz w:val="20"/>
                <w:szCs w:val="20"/>
              </w:rPr>
              <w:t xml:space="preserve"> </w:t>
            </w:r>
            <w:r w:rsidRPr="0018340F">
              <w:rPr>
                <w:rFonts w:ascii="Arial" w:hAnsi="Arial" w:cs="Arial"/>
                <w:sz w:val="20"/>
                <w:szCs w:val="20"/>
                <w:lang w:val="en-US"/>
              </w:rPr>
              <w:t>ծախսերը</w:t>
            </w:r>
            <w:r w:rsidRPr="0018340F">
              <w:rPr>
                <w:rFonts w:ascii="Arial" w:hAnsi="Arial" w:cs="Arial"/>
                <w:sz w:val="20"/>
                <w:szCs w:val="20"/>
                <w:lang w:val="hy-AM"/>
              </w:rPr>
              <w:t>,</w:t>
            </w:r>
            <w:r w:rsidRPr="00167AC4">
              <w:rPr>
                <w:rFonts w:ascii="Arial" w:hAnsi="Arial" w:cs="Arial"/>
                <w:sz w:val="20"/>
                <w:szCs w:val="20"/>
              </w:rPr>
              <w:t xml:space="preserve"> </w:t>
            </w:r>
            <w:r w:rsidRPr="0018340F">
              <w:rPr>
                <w:rFonts w:ascii="Arial" w:hAnsi="Arial" w:cs="Arial"/>
                <w:sz w:val="20"/>
                <w:szCs w:val="20"/>
                <w:lang w:val="en-US"/>
              </w:rPr>
              <w:t>հատուցվում</w:t>
            </w:r>
            <w:r w:rsidRPr="00167AC4">
              <w:rPr>
                <w:rFonts w:ascii="Arial" w:hAnsi="Arial" w:cs="Arial"/>
                <w:sz w:val="20"/>
                <w:szCs w:val="20"/>
              </w:rPr>
              <w:t xml:space="preserve"> </w:t>
            </w:r>
            <w:r w:rsidRPr="0018340F">
              <w:rPr>
                <w:rFonts w:ascii="Arial" w:hAnsi="Arial" w:cs="Arial"/>
                <w:sz w:val="20"/>
                <w:szCs w:val="20"/>
                <w:lang w:val="en-US"/>
              </w:rPr>
              <w:t>են</w:t>
            </w:r>
            <w:r w:rsidRPr="00167AC4">
              <w:rPr>
                <w:rFonts w:ascii="Arial" w:hAnsi="Arial" w:cs="Arial"/>
                <w:sz w:val="20"/>
                <w:szCs w:val="20"/>
              </w:rPr>
              <w:t xml:space="preserve"> </w:t>
            </w:r>
            <w:r w:rsidRPr="0018340F">
              <w:rPr>
                <w:rFonts w:ascii="Arial" w:hAnsi="Arial" w:cs="Arial"/>
                <w:sz w:val="20"/>
                <w:szCs w:val="20"/>
                <w:lang w:val="en-US"/>
              </w:rPr>
              <w:t>հետևյալ</w:t>
            </w:r>
            <w:r w:rsidRPr="00167AC4">
              <w:rPr>
                <w:rFonts w:ascii="Arial" w:hAnsi="Arial" w:cs="Arial"/>
                <w:sz w:val="20"/>
                <w:szCs w:val="20"/>
              </w:rPr>
              <w:t xml:space="preserve"> </w:t>
            </w:r>
            <w:r w:rsidRPr="0018340F">
              <w:rPr>
                <w:rFonts w:ascii="Arial" w:hAnsi="Arial" w:cs="Arial"/>
                <w:sz w:val="20"/>
                <w:szCs w:val="20"/>
                <w:lang w:val="en-US"/>
              </w:rPr>
              <w:t>դեպքերում</w:t>
            </w:r>
            <w:r w:rsidRPr="0018340F">
              <w:rPr>
                <w:rFonts w:ascii="Arial" w:hAnsi="Arial" w:cs="Arial"/>
                <w:sz w:val="20"/>
                <w:szCs w:val="20"/>
                <w:lang w:val="hy-AM"/>
              </w:rPr>
              <w:t>`</w:t>
            </w:r>
          </w:p>
          <w:p w:rsidR="00A255EB" w:rsidRPr="0018340F" w:rsidRDefault="00A255EB" w:rsidP="006F56B5">
            <w:pPr>
              <w:pStyle w:val="ListParagraph"/>
              <w:numPr>
                <w:ilvl w:val="0"/>
                <w:numId w:val="14"/>
              </w:numPr>
              <w:tabs>
                <w:tab w:val="left" w:pos="679"/>
              </w:tabs>
              <w:ind w:left="679"/>
              <w:jc w:val="both"/>
              <w:rPr>
                <w:rFonts w:ascii="Arial" w:hAnsi="Arial" w:cs="Arial"/>
                <w:b/>
                <w:sz w:val="20"/>
                <w:szCs w:val="20"/>
                <w:lang w:val="hy-AM"/>
              </w:rPr>
            </w:pPr>
            <w:r w:rsidRPr="0018340F">
              <w:rPr>
                <w:rFonts w:ascii="Arial" w:hAnsi="Arial" w:cs="Arial"/>
                <w:b/>
                <w:sz w:val="20"/>
                <w:szCs w:val="20"/>
                <w:lang w:val="hy-AM"/>
              </w:rPr>
              <w:t xml:space="preserve">Անհետաձգելի բուժում պահանջող հիվանդություններ և վիճակներ   </w:t>
            </w:r>
          </w:p>
          <w:p w:rsidR="00A255EB" w:rsidRPr="0018340F" w:rsidRDefault="00A255EB" w:rsidP="006F56B5">
            <w:pPr>
              <w:pStyle w:val="ListParagraph"/>
              <w:numPr>
                <w:ilvl w:val="0"/>
                <w:numId w:val="14"/>
              </w:numPr>
              <w:tabs>
                <w:tab w:val="left" w:pos="679"/>
              </w:tabs>
              <w:ind w:left="679"/>
              <w:jc w:val="both"/>
              <w:rPr>
                <w:rFonts w:ascii="Arial" w:hAnsi="Arial" w:cs="Arial"/>
                <w:b/>
                <w:sz w:val="20"/>
                <w:szCs w:val="20"/>
                <w:lang w:val="hy-AM"/>
              </w:rPr>
            </w:pPr>
            <w:r w:rsidRPr="0018340F">
              <w:rPr>
                <w:rFonts w:ascii="Arial" w:hAnsi="Arial" w:cs="Arial"/>
                <w:b/>
                <w:sz w:val="20"/>
                <w:szCs w:val="20"/>
                <w:lang w:val="hy-AM"/>
              </w:rPr>
              <w:t>Սուր հիվանդություններ և վիճակներ</w:t>
            </w:r>
          </w:p>
          <w:p w:rsidR="00A255EB" w:rsidRPr="0018340F" w:rsidRDefault="00A255EB" w:rsidP="006F56B5">
            <w:pPr>
              <w:pStyle w:val="ListParagraph"/>
              <w:numPr>
                <w:ilvl w:val="0"/>
                <w:numId w:val="14"/>
              </w:numPr>
              <w:tabs>
                <w:tab w:val="left" w:pos="679"/>
              </w:tabs>
              <w:ind w:left="679"/>
              <w:jc w:val="both"/>
              <w:rPr>
                <w:rFonts w:ascii="Arial" w:hAnsi="Arial" w:cs="Arial"/>
                <w:b/>
                <w:sz w:val="20"/>
                <w:szCs w:val="20"/>
                <w:lang w:val="hy-AM"/>
              </w:rPr>
            </w:pPr>
            <w:r w:rsidRPr="0018340F">
              <w:rPr>
                <w:rFonts w:ascii="Arial" w:hAnsi="Arial" w:cs="Arial"/>
                <w:b/>
                <w:sz w:val="20"/>
                <w:szCs w:val="20"/>
                <w:lang w:val="hy-AM"/>
              </w:rPr>
              <w:t>Քրոնիկ հիվանդությունների սրացումներ</w:t>
            </w:r>
          </w:p>
          <w:p w:rsidR="00A255EB" w:rsidRPr="0018340F" w:rsidRDefault="00A255EB" w:rsidP="006F56B5">
            <w:pPr>
              <w:pStyle w:val="ListParagraph"/>
              <w:numPr>
                <w:ilvl w:val="0"/>
                <w:numId w:val="14"/>
              </w:numPr>
              <w:tabs>
                <w:tab w:val="left" w:pos="679"/>
              </w:tabs>
              <w:ind w:left="679"/>
              <w:jc w:val="both"/>
              <w:rPr>
                <w:rFonts w:ascii="Arial" w:hAnsi="Arial" w:cs="Arial"/>
                <w:b/>
                <w:sz w:val="20"/>
                <w:szCs w:val="20"/>
                <w:lang w:val="hy-AM"/>
              </w:rPr>
            </w:pPr>
            <w:r w:rsidRPr="0018340F">
              <w:rPr>
                <w:rFonts w:ascii="Arial" w:hAnsi="Arial" w:cs="Arial"/>
                <w:b/>
                <w:sz w:val="20"/>
                <w:szCs w:val="20"/>
                <w:lang w:val="hy-AM"/>
              </w:rPr>
              <w:t>Պլանային բուժում պահանջող հիվանդությունների վիրաբուժություն և/կամ միջամտություն</w:t>
            </w:r>
          </w:p>
          <w:p w:rsidR="00A255EB" w:rsidRPr="0018340F" w:rsidRDefault="00A255EB" w:rsidP="00CB0664">
            <w:pPr>
              <w:pStyle w:val="ListParagraph"/>
              <w:tabs>
                <w:tab w:val="left" w:pos="342"/>
              </w:tabs>
              <w:ind w:left="-14"/>
              <w:rPr>
                <w:rFonts w:ascii="Arial" w:hAnsi="Arial" w:cs="Arial"/>
                <w:sz w:val="20"/>
                <w:szCs w:val="20"/>
                <w:lang w:val="hy-AM"/>
              </w:rPr>
            </w:pPr>
          </w:p>
          <w:p w:rsidR="00A255EB" w:rsidRPr="0018340F" w:rsidRDefault="00A255EB" w:rsidP="00CB0664">
            <w:pPr>
              <w:jc w:val="both"/>
              <w:rPr>
                <w:rFonts w:ascii="Arial" w:hAnsi="Arial" w:cs="Arial"/>
                <w:sz w:val="20"/>
                <w:szCs w:val="20"/>
                <w:lang w:val="hy-AM"/>
              </w:rPr>
            </w:pPr>
            <w:r w:rsidRPr="0018340F">
              <w:rPr>
                <w:rFonts w:ascii="Arial" w:hAnsi="Arial" w:cs="Arial"/>
                <w:sz w:val="20"/>
                <w:szCs w:val="20"/>
                <w:lang w:val="hy-AM"/>
              </w:rPr>
              <w:t xml:space="preserve">Ծրագրով նախատեսված ծառայությունները ենթակա են հատուցման պայմանագրի ներքո ապահովագրված յուրաքանչյուր անձին, եթե մատուցվել են պայմանագրով ապահովագրված անձի ապահովագրության </w:t>
            </w:r>
            <w:r w:rsidRPr="0018340F">
              <w:rPr>
                <w:rFonts w:ascii="Arial" w:hAnsi="Arial" w:cs="Arial"/>
                <w:sz w:val="20"/>
                <w:szCs w:val="20"/>
                <w:lang w:val="hy-AM"/>
              </w:rPr>
              <w:lastRenderedPageBreak/>
              <w:t>գործողության ժամկետում:</w:t>
            </w:r>
          </w:p>
          <w:p w:rsidR="00A255EB" w:rsidRPr="0018340F" w:rsidRDefault="00A255EB" w:rsidP="00CB0664">
            <w:pPr>
              <w:jc w:val="both"/>
              <w:rPr>
                <w:rFonts w:ascii="Arial" w:hAnsi="Arial" w:cs="Arial"/>
                <w:sz w:val="20"/>
                <w:szCs w:val="20"/>
                <w:lang w:val="hy-AM"/>
              </w:rPr>
            </w:pPr>
          </w:p>
          <w:p w:rsidR="00A255EB" w:rsidRPr="0018340F" w:rsidRDefault="00A255EB" w:rsidP="00CB0664">
            <w:pPr>
              <w:pStyle w:val="ListParagraph"/>
              <w:ind w:left="0"/>
              <w:jc w:val="both"/>
              <w:rPr>
                <w:rFonts w:ascii="Arial" w:hAnsi="Arial" w:cs="Arial"/>
                <w:sz w:val="20"/>
                <w:szCs w:val="20"/>
              </w:rPr>
            </w:pPr>
            <w:r w:rsidRPr="0018340F">
              <w:rPr>
                <w:rFonts w:ascii="Arial" w:hAnsi="Arial" w:cs="Arial"/>
                <w:sz w:val="20"/>
                <w:szCs w:val="20"/>
              </w:rPr>
              <w:t>Расходы, связанные с предоставлением медицинских услуг</w:t>
            </w:r>
            <w:r w:rsidRPr="001B4F5A">
              <w:rPr>
                <w:rFonts w:ascii="Arial" w:hAnsi="Arial" w:cs="Arial"/>
                <w:sz w:val="20"/>
                <w:szCs w:val="20"/>
              </w:rPr>
              <w:t xml:space="preserve"> </w:t>
            </w:r>
            <w:r w:rsidRPr="0018340F">
              <w:rPr>
                <w:rFonts w:ascii="Arial" w:hAnsi="Arial" w:cs="Arial"/>
                <w:sz w:val="20"/>
                <w:szCs w:val="20"/>
              </w:rPr>
              <w:t>покрыв</w:t>
            </w:r>
            <w:r w:rsidRPr="0018340F">
              <w:rPr>
                <w:rFonts w:ascii="Arial" w:hAnsi="Arial" w:cs="Arial"/>
                <w:sz w:val="20"/>
                <w:szCs w:val="20"/>
                <w:lang w:val="hy-AM"/>
              </w:rPr>
              <w:t>а</w:t>
            </w:r>
            <w:r w:rsidRPr="0018340F">
              <w:rPr>
                <w:rFonts w:ascii="Arial" w:hAnsi="Arial" w:cs="Arial"/>
                <w:sz w:val="20"/>
                <w:szCs w:val="20"/>
              </w:rPr>
              <w:t>ются в следующих случаях:</w:t>
            </w:r>
          </w:p>
          <w:p w:rsidR="00A255EB" w:rsidRPr="0018340F" w:rsidRDefault="00A255EB" w:rsidP="006F56B5">
            <w:pPr>
              <w:pStyle w:val="ListParagraph"/>
              <w:numPr>
                <w:ilvl w:val="0"/>
                <w:numId w:val="14"/>
              </w:numPr>
              <w:ind w:left="612" w:hanging="270"/>
              <w:jc w:val="both"/>
              <w:rPr>
                <w:rFonts w:ascii="Arial" w:hAnsi="Arial" w:cs="Arial"/>
                <w:b/>
                <w:sz w:val="20"/>
                <w:szCs w:val="20"/>
              </w:rPr>
            </w:pPr>
            <w:r w:rsidRPr="0018340F">
              <w:rPr>
                <w:rFonts w:ascii="Arial" w:hAnsi="Arial" w:cs="Arial"/>
                <w:b/>
                <w:sz w:val="20"/>
                <w:szCs w:val="20"/>
              </w:rPr>
              <w:t>Заболевания и состояния, требующие неотложного лечения</w:t>
            </w:r>
          </w:p>
          <w:p w:rsidR="00A255EB" w:rsidRPr="0018340F" w:rsidRDefault="00A255EB" w:rsidP="006F56B5">
            <w:pPr>
              <w:pStyle w:val="ListParagraph"/>
              <w:numPr>
                <w:ilvl w:val="0"/>
                <w:numId w:val="14"/>
              </w:numPr>
              <w:ind w:left="612" w:hanging="270"/>
              <w:jc w:val="both"/>
              <w:rPr>
                <w:rFonts w:ascii="Arial" w:hAnsi="Arial" w:cs="Arial"/>
                <w:b/>
                <w:sz w:val="20"/>
                <w:szCs w:val="20"/>
              </w:rPr>
            </w:pPr>
            <w:r w:rsidRPr="0018340F">
              <w:rPr>
                <w:rFonts w:ascii="Arial" w:hAnsi="Arial" w:cs="Arial"/>
                <w:b/>
                <w:sz w:val="20"/>
                <w:szCs w:val="20"/>
              </w:rPr>
              <w:t>Острые заболевания и состояния</w:t>
            </w:r>
          </w:p>
          <w:p w:rsidR="00A255EB" w:rsidRPr="0018340F" w:rsidRDefault="00A255EB" w:rsidP="006F56B5">
            <w:pPr>
              <w:pStyle w:val="ListParagraph"/>
              <w:numPr>
                <w:ilvl w:val="0"/>
                <w:numId w:val="14"/>
              </w:numPr>
              <w:ind w:left="612" w:hanging="270"/>
              <w:jc w:val="both"/>
              <w:rPr>
                <w:rFonts w:ascii="Arial" w:hAnsi="Arial" w:cs="Arial"/>
                <w:b/>
                <w:sz w:val="20"/>
                <w:szCs w:val="20"/>
              </w:rPr>
            </w:pPr>
            <w:r w:rsidRPr="0018340F">
              <w:rPr>
                <w:rFonts w:ascii="Arial" w:hAnsi="Arial" w:cs="Arial"/>
                <w:b/>
                <w:sz w:val="20"/>
                <w:szCs w:val="20"/>
              </w:rPr>
              <w:t>Обострения хронических заболеваний</w:t>
            </w:r>
          </w:p>
          <w:p w:rsidR="00A255EB" w:rsidRPr="0018340F" w:rsidRDefault="00A255EB" w:rsidP="006F56B5">
            <w:pPr>
              <w:pStyle w:val="ListParagraph"/>
              <w:numPr>
                <w:ilvl w:val="0"/>
                <w:numId w:val="14"/>
              </w:numPr>
              <w:ind w:left="612" w:hanging="270"/>
              <w:jc w:val="both"/>
              <w:rPr>
                <w:rFonts w:ascii="Arial" w:hAnsi="Arial" w:cs="Arial"/>
                <w:b/>
                <w:sz w:val="20"/>
                <w:szCs w:val="20"/>
              </w:rPr>
            </w:pPr>
            <w:r w:rsidRPr="0018340F">
              <w:rPr>
                <w:rFonts w:ascii="Arial" w:hAnsi="Arial" w:cs="Arial"/>
                <w:b/>
                <w:sz w:val="20"/>
                <w:szCs w:val="20"/>
              </w:rPr>
              <w:t>Плановое лечение заболеваний посредством хирургии и/или вмешательств</w:t>
            </w:r>
            <w:r w:rsidRPr="0018340F">
              <w:rPr>
                <w:rFonts w:ascii="Arial" w:hAnsi="Arial" w:cs="Arial"/>
                <w:b/>
                <w:sz w:val="20"/>
                <w:szCs w:val="20"/>
                <w:lang w:val="hy-AM"/>
              </w:rPr>
              <w:t>а</w:t>
            </w:r>
            <w:r w:rsidRPr="0018340F">
              <w:rPr>
                <w:rFonts w:ascii="Arial" w:hAnsi="Arial" w:cs="Arial"/>
                <w:b/>
                <w:sz w:val="20"/>
                <w:szCs w:val="20"/>
              </w:rPr>
              <w:t xml:space="preserve"> </w:t>
            </w:r>
          </w:p>
          <w:p w:rsidR="00A255EB" w:rsidRPr="0018340F" w:rsidRDefault="00A255EB" w:rsidP="00CB0664">
            <w:pPr>
              <w:pStyle w:val="CM3"/>
              <w:spacing w:line="240" w:lineRule="auto"/>
              <w:jc w:val="both"/>
              <w:rPr>
                <w:rFonts w:ascii="Arial" w:hAnsi="Arial" w:cs="Arial"/>
                <w:sz w:val="20"/>
                <w:szCs w:val="20"/>
              </w:rPr>
            </w:pPr>
          </w:p>
          <w:p w:rsidR="00A255EB" w:rsidRPr="0018340F" w:rsidRDefault="00A255EB" w:rsidP="00CB0664">
            <w:pPr>
              <w:jc w:val="both"/>
              <w:rPr>
                <w:rFonts w:ascii="Arial" w:hAnsi="Arial" w:cs="Arial"/>
                <w:sz w:val="20"/>
                <w:szCs w:val="20"/>
                <w:lang w:val="hy-AM"/>
              </w:rPr>
            </w:pPr>
            <w:r w:rsidRPr="001B4F5A">
              <w:rPr>
                <w:rFonts w:ascii="Arial" w:hAnsi="Arial" w:cs="Arial"/>
                <w:sz w:val="20"/>
                <w:szCs w:val="20"/>
              </w:rPr>
              <w:t>Услуги, предусмотренные программами, подлежат возмещению каждому лицу, застрахованному по договору, в течение срока действия страхования, установленного для данного лица.</w:t>
            </w:r>
          </w:p>
        </w:tc>
      </w:tr>
      <w:tr w:rsidR="00A255EB" w:rsidRPr="001B4F5A" w:rsidTr="009449D4">
        <w:trPr>
          <w:trHeight w:val="20"/>
        </w:trPr>
        <w:tc>
          <w:tcPr>
            <w:tcW w:w="10710" w:type="dxa"/>
            <w:gridSpan w:val="3"/>
            <w:shd w:val="clear" w:color="auto" w:fill="F2F2F2" w:themeFill="background1" w:themeFillShade="F2"/>
            <w:vAlign w:val="center"/>
          </w:tcPr>
          <w:p w:rsidR="00A255EB" w:rsidRPr="0018340F" w:rsidRDefault="00A255EB" w:rsidP="006F56B5">
            <w:pPr>
              <w:pStyle w:val="CM3"/>
              <w:numPr>
                <w:ilvl w:val="1"/>
                <w:numId w:val="13"/>
              </w:numPr>
              <w:spacing w:line="240" w:lineRule="auto"/>
              <w:ind w:right="57"/>
              <w:rPr>
                <w:rFonts w:ascii="Arial" w:hAnsi="Arial" w:cs="Arial"/>
                <w:b/>
                <w:sz w:val="20"/>
                <w:szCs w:val="20"/>
                <w:lang w:val="hy-AM"/>
              </w:rPr>
            </w:pPr>
            <w:r w:rsidRPr="0018340F">
              <w:rPr>
                <w:rFonts w:ascii="Arial" w:hAnsi="Arial" w:cs="Arial"/>
                <w:b/>
                <w:sz w:val="20"/>
                <w:szCs w:val="20"/>
                <w:lang w:val="hy-AM"/>
              </w:rPr>
              <w:lastRenderedPageBreak/>
              <w:t>ՇՏԱՊ ԵՎ ԱՆՀԵՏԱՁԳԵԼԻ ԲԺՇԿԱԿԱՆ ՕԳՆՈՒԹՅՈՒՆ/ СКОРАЯ И НЕОТЛОЖНАЯ МЕДИЦИНСКАЯ ПОМОЩЬ</w:t>
            </w:r>
          </w:p>
        </w:tc>
      </w:tr>
      <w:tr w:rsidR="00A255EB" w:rsidRPr="0018340F" w:rsidTr="009449D4">
        <w:trPr>
          <w:trHeight w:val="20"/>
        </w:trPr>
        <w:tc>
          <w:tcPr>
            <w:tcW w:w="4320" w:type="dxa"/>
            <w:tcBorders>
              <w:right w:val="single" w:sz="4" w:space="0" w:color="auto"/>
            </w:tcBorders>
            <w:shd w:val="clear" w:color="auto" w:fill="auto"/>
            <w:vAlign w:val="center"/>
          </w:tcPr>
          <w:p w:rsidR="00A255EB" w:rsidRPr="0018340F" w:rsidRDefault="00A255EB" w:rsidP="006F56B5">
            <w:pPr>
              <w:numPr>
                <w:ilvl w:val="2"/>
                <w:numId w:val="13"/>
              </w:numPr>
              <w:ind w:left="612" w:hanging="612"/>
              <w:jc w:val="both"/>
              <w:rPr>
                <w:rFonts w:ascii="Arial" w:hAnsi="Arial" w:cs="Arial"/>
                <w:sz w:val="20"/>
                <w:szCs w:val="20"/>
                <w:lang w:val="hy-AM"/>
              </w:rPr>
            </w:pPr>
            <w:r w:rsidRPr="0018340F">
              <w:rPr>
                <w:rFonts w:ascii="Arial" w:hAnsi="Arial" w:cs="Arial"/>
                <w:sz w:val="20"/>
                <w:szCs w:val="20"/>
                <w:lang w:val="hy-AM"/>
              </w:rPr>
              <w:t>Շտապ օգնության խմբի շուրջօրյա այց, այդ թվում` մասնագիտացված</w:t>
            </w:r>
          </w:p>
          <w:p w:rsidR="00A255EB" w:rsidRPr="0018340F" w:rsidRDefault="00A255EB" w:rsidP="006F56B5">
            <w:pPr>
              <w:numPr>
                <w:ilvl w:val="2"/>
                <w:numId w:val="13"/>
              </w:numPr>
              <w:ind w:left="612" w:hanging="612"/>
              <w:jc w:val="both"/>
              <w:rPr>
                <w:rFonts w:ascii="Arial" w:hAnsi="Arial" w:cs="Arial"/>
                <w:sz w:val="20"/>
                <w:szCs w:val="20"/>
                <w:lang w:val="en-US"/>
              </w:rPr>
            </w:pPr>
            <w:r w:rsidRPr="0018340F">
              <w:rPr>
                <w:rFonts w:ascii="Arial" w:hAnsi="Arial" w:cs="Arial"/>
                <w:sz w:val="20"/>
                <w:szCs w:val="20"/>
                <w:lang w:val="en-US"/>
              </w:rPr>
              <w:t>Բժշկի առաջնային զննում, նախնական ախտորոշում</w:t>
            </w:r>
          </w:p>
          <w:p w:rsidR="00A255EB" w:rsidRPr="0018340F" w:rsidRDefault="00A255EB" w:rsidP="006F56B5">
            <w:pPr>
              <w:numPr>
                <w:ilvl w:val="2"/>
                <w:numId w:val="13"/>
              </w:numPr>
              <w:ind w:left="612" w:hanging="612"/>
              <w:jc w:val="both"/>
              <w:rPr>
                <w:rFonts w:ascii="Arial" w:hAnsi="Arial" w:cs="Arial"/>
                <w:sz w:val="20"/>
                <w:szCs w:val="20"/>
                <w:lang w:val="en-US"/>
              </w:rPr>
            </w:pPr>
            <w:r w:rsidRPr="0018340F">
              <w:rPr>
                <w:rFonts w:ascii="Arial" w:hAnsi="Arial" w:cs="Arial"/>
                <w:sz w:val="20"/>
                <w:szCs w:val="20"/>
                <w:lang w:val="en-US"/>
              </w:rPr>
              <w:t>Անհետաձգելի ախտորոշիչ-բուժական միջոցառումների իրականացում կանչի վայրում</w:t>
            </w:r>
          </w:p>
          <w:p w:rsidR="00A255EB" w:rsidRPr="0018340F" w:rsidRDefault="00A255EB" w:rsidP="006F56B5">
            <w:pPr>
              <w:numPr>
                <w:ilvl w:val="2"/>
                <w:numId w:val="13"/>
              </w:numPr>
              <w:ind w:left="612" w:hanging="612"/>
              <w:jc w:val="both"/>
              <w:rPr>
                <w:rFonts w:ascii="Arial" w:hAnsi="Arial" w:cs="Arial"/>
                <w:sz w:val="20"/>
                <w:szCs w:val="20"/>
                <w:lang w:val="en-US"/>
              </w:rPr>
            </w:pPr>
            <w:r w:rsidRPr="0018340F">
              <w:rPr>
                <w:rFonts w:ascii="Arial" w:hAnsi="Arial" w:cs="Arial"/>
                <w:sz w:val="20"/>
                <w:szCs w:val="20"/>
                <w:lang w:val="en-US"/>
              </w:rPr>
              <w:t>Անհետաձգելի բուժման դեղորայքային ապահովում</w:t>
            </w:r>
          </w:p>
          <w:p w:rsidR="00A255EB" w:rsidRPr="0018340F" w:rsidRDefault="00A255EB" w:rsidP="006F56B5">
            <w:pPr>
              <w:numPr>
                <w:ilvl w:val="2"/>
                <w:numId w:val="13"/>
              </w:numPr>
              <w:ind w:left="612" w:hanging="612"/>
              <w:jc w:val="both"/>
              <w:rPr>
                <w:rFonts w:ascii="Arial" w:hAnsi="Arial" w:cs="Arial"/>
                <w:sz w:val="20"/>
                <w:szCs w:val="20"/>
                <w:lang w:val="en-US"/>
              </w:rPr>
            </w:pPr>
            <w:r w:rsidRPr="0018340F">
              <w:rPr>
                <w:rFonts w:ascii="Arial" w:hAnsi="Arial" w:cs="Arial"/>
                <w:sz w:val="20"/>
                <w:szCs w:val="20"/>
                <w:lang w:val="en-US"/>
              </w:rPr>
              <w:t>Հիվանդի տեղափոխում Բժշկական հաստատություն առանձնակի դեպքերում, երբ անհրաժեշտ է հատուկ կահավորված սանիտարական տրանսպորտ և անհրաժեշտ մասնագիտացում ունեցող բժշկական անձնակազմի ուղեկցություն</w:t>
            </w:r>
          </w:p>
        </w:tc>
        <w:tc>
          <w:tcPr>
            <w:tcW w:w="4050" w:type="dxa"/>
            <w:tcBorders>
              <w:left w:val="single" w:sz="4" w:space="0" w:color="auto"/>
            </w:tcBorders>
            <w:shd w:val="clear" w:color="auto" w:fill="auto"/>
            <w:vAlign w:val="center"/>
          </w:tcPr>
          <w:p w:rsidR="00A255EB" w:rsidRPr="001B4F5A" w:rsidRDefault="00A255EB" w:rsidP="00CB0664">
            <w:pPr>
              <w:ind w:left="612"/>
              <w:jc w:val="both"/>
              <w:rPr>
                <w:rFonts w:ascii="Arial" w:hAnsi="Arial" w:cs="Arial"/>
                <w:sz w:val="20"/>
                <w:szCs w:val="20"/>
              </w:rPr>
            </w:pPr>
            <w:r w:rsidRPr="001B4F5A">
              <w:rPr>
                <w:rFonts w:ascii="Arial" w:hAnsi="Arial" w:cs="Arial"/>
                <w:sz w:val="20"/>
                <w:szCs w:val="20"/>
              </w:rPr>
              <w:t>1.1.1.</w:t>
            </w:r>
            <w:r w:rsidRPr="001B4F5A">
              <w:rPr>
                <w:rFonts w:ascii="Arial" w:hAnsi="Arial" w:cs="Arial"/>
                <w:sz w:val="20"/>
                <w:szCs w:val="20"/>
              </w:rPr>
              <w:tab/>
              <w:t>Круглосуточный выезд бригады скорой помощи, в том числе специализированной</w:t>
            </w:r>
          </w:p>
          <w:p w:rsidR="00A255EB" w:rsidRPr="001B4F5A" w:rsidRDefault="00A255EB" w:rsidP="00CB0664">
            <w:pPr>
              <w:ind w:left="612"/>
              <w:jc w:val="both"/>
              <w:rPr>
                <w:rFonts w:ascii="Arial" w:hAnsi="Arial" w:cs="Arial"/>
                <w:sz w:val="20"/>
                <w:szCs w:val="20"/>
              </w:rPr>
            </w:pPr>
            <w:r w:rsidRPr="001B4F5A">
              <w:rPr>
                <w:rFonts w:ascii="Arial" w:hAnsi="Arial" w:cs="Arial"/>
                <w:sz w:val="20"/>
                <w:szCs w:val="20"/>
              </w:rPr>
              <w:t>1.1.2.</w:t>
            </w:r>
            <w:r w:rsidRPr="001B4F5A">
              <w:rPr>
                <w:rFonts w:ascii="Arial" w:hAnsi="Arial" w:cs="Arial"/>
                <w:sz w:val="20"/>
                <w:szCs w:val="20"/>
              </w:rPr>
              <w:tab/>
              <w:t>Первичный осмотр врача, установление предварительного диагноза</w:t>
            </w:r>
          </w:p>
          <w:p w:rsidR="00A255EB" w:rsidRPr="001B4F5A" w:rsidRDefault="00A255EB" w:rsidP="00CB0664">
            <w:pPr>
              <w:ind w:left="612"/>
              <w:jc w:val="both"/>
              <w:rPr>
                <w:rFonts w:ascii="Arial" w:hAnsi="Arial" w:cs="Arial"/>
                <w:sz w:val="20"/>
                <w:szCs w:val="20"/>
              </w:rPr>
            </w:pPr>
            <w:r w:rsidRPr="001B4F5A">
              <w:rPr>
                <w:rFonts w:ascii="Arial" w:hAnsi="Arial" w:cs="Arial"/>
                <w:sz w:val="20"/>
                <w:szCs w:val="20"/>
              </w:rPr>
              <w:t>1.1.3.</w:t>
            </w:r>
            <w:r w:rsidRPr="001B4F5A">
              <w:rPr>
                <w:rFonts w:ascii="Arial" w:hAnsi="Arial" w:cs="Arial"/>
                <w:sz w:val="20"/>
                <w:szCs w:val="20"/>
              </w:rPr>
              <w:tab/>
              <w:t>Проведение неотложных лечебно-диагностических мероприятий на месте вызова</w:t>
            </w:r>
          </w:p>
          <w:p w:rsidR="00A255EB" w:rsidRPr="001B4F5A" w:rsidRDefault="00A255EB" w:rsidP="00CB0664">
            <w:pPr>
              <w:ind w:left="612"/>
              <w:jc w:val="both"/>
              <w:rPr>
                <w:rFonts w:ascii="Arial" w:hAnsi="Arial" w:cs="Arial"/>
                <w:sz w:val="20"/>
                <w:szCs w:val="20"/>
              </w:rPr>
            </w:pPr>
            <w:r w:rsidRPr="001B4F5A">
              <w:rPr>
                <w:rFonts w:ascii="Arial" w:hAnsi="Arial" w:cs="Arial"/>
                <w:sz w:val="20"/>
                <w:szCs w:val="20"/>
              </w:rPr>
              <w:t>1.1.4.</w:t>
            </w:r>
            <w:r w:rsidRPr="001B4F5A">
              <w:rPr>
                <w:rFonts w:ascii="Arial" w:hAnsi="Arial" w:cs="Arial"/>
                <w:sz w:val="20"/>
                <w:szCs w:val="20"/>
              </w:rPr>
              <w:tab/>
              <w:t>Медикаментозное обеспечение неотложного лечения</w:t>
            </w:r>
          </w:p>
          <w:p w:rsidR="00A255EB" w:rsidRPr="001B4F5A" w:rsidRDefault="00A255EB" w:rsidP="00CB0664">
            <w:pPr>
              <w:ind w:left="612"/>
              <w:jc w:val="both"/>
              <w:rPr>
                <w:rFonts w:ascii="Arial" w:hAnsi="Arial" w:cs="Arial"/>
                <w:sz w:val="20"/>
                <w:szCs w:val="20"/>
              </w:rPr>
            </w:pPr>
            <w:r w:rsidRPr="001B4F5A">
              <w:rPr>
                <w:rFonts w:ascii="Arial" w:hAnsi="Arial" w:cs="Arial"/>
                <w:sz w:val="20"/>
                <w:szCs w:val="20"/>
              </w:rPr>
              <w:t>1.1.5.</w:t>
            </w:r>
            <w:r w:rsidRPr="001B4F5A">
              <w:rPr>
                <w:rFonts w:ascii="Arial" w:hAnsi="Arial" w:cs="Arial"/>
                <w:sz w:val="20"/>
                <w:szCs w:val="20"/>
              </w:rPr>
              <w:tab/>
              <w:t>Медицинская транспортировка больного в Медицинское учреждение в особых случаях, когда есть необходимость специально оборудованного санитарного транспорта и сопровождения специализированного медицинского персонала</w:t>
            </w:r>
          </w:p>
        </w:tc>
        <w:tc>
          <w:tcPr>
            <w:tcW w:w="2340" w:type="dxa"/>
            <w:shd w:val="clear" w:color="auto" w:fill="auto"/>
            <w:vAlign w:val="center"/>
          </w:tcPr>
          <w:p w:rsidR="00A255EB" w:rsidRPr="0018340F" w:rsidRDefault="00A255EB" w:rsidP="00CB0664">
            <w:pPr>
              <w:jc w:val="center"/>
              <w:rPr>
                <w:rFonts w:ascii="Arial" w:hAnsi="Arial" w:cs="Arial"/>
                <w:sz w:val="20"/>
                <w:szCs w:val="20"/>
              </w:rPr>
            </w:pPr>
            <w:r w:rsidRPr="0018340F">
              <w:rPr>
                <w:rFonts w:ascii="Arial" w:hAnsi="Arial" w:cs="Arial"/>
                <w:sz w:val="20"/>
                <w:szCs w:val="20"/>
                <w:lang w:val="en-US"/>
              </w:rPr>
              <w:t>Հատուցվում է</w:t>
            </w:r>
            <w:r w:rsidRPr="0018340F">
              <w:rPr>
                <w:rFonts w:ascii="Arial" w:hAnsi="Arial" w:cs="Arial"/>
                <w:sz w:val="20"/>
                <w:szCs w:val="20"/>
              </w:rPr>
              <w:t>/</w:t>
            </w:r>
            <w:r w:rsidRPr="0018340F">
              <w:rPr>
                <w:rFonts w:ascii="Arial" w:hAnsi="Arial" w:cs="Arial"/>
                <w:sz w:val="20"/>
                <w:szCs w:val="20"/>
                <w:lang w:val="hy-AM"/>
              </w:rPr>
              <w:t xml:space="preserve"> Покрывается</w:t>
            </w:r>
          </w:p>
        </w:tc>
      </w:tr>
      <w:tr w:rsidR="00A255EB" w:rsidRPr="001B4F5A" w:rsidTr="009449D4">
        <w:trPr>
          <w:trHeight w:val="20"/>
        </w:trPr>
        <w:tc>
          <w:tcPr>
            <w:tcW w:w="10710" w:type="dxa"/>
            <w:gridSpan w:val="3"/>
            <w:shd w:val="clear" w:color="auto" w:fill="F2F2F2" w:themeFill="background1" w:themeFillShade="F2"/>
            <w:vAlign w:val="center"/>
          </w:tcPr>
          <w:p w:rsidR="00A255EB" w:rsidRPr="0018340F" w:rsidRDefault="00A255EB" w:rsidP="006F56B5">
            <w:pPr>
              <w:pStyle w:val="CM3"/>
              <w:numPr>
                <w:ilvl w:val="1"/>
                <w:numId w:val="13"/>
              </w:numPr>
              <w:spacing w:line="240" w:lineRule="auto"/>
              <w:ind w:left="612" w:right="57" w:hanging="612"/>
              <w:rPr>
                <w:rFonts w:ascii="Arial" w:hAnsi="Arial" w:cs="Arial"/>
                <w:b/>
                <w:sz w:val="20"/>
                <w:szCs w:val="20"/>
              </w:rPr>
            </w:pPr>
            <w:r w:rsidRPr="0018340F">
              <w:rPr>
                <w:rFonts w:ascii="Arial" w:hAnsi="Arial" w:cs="Arial"/>
                <w:b/>
                <w:sz w:val="20"/>
                <w:szCs w:val="20"/>
                <w:lang w:val="en-US"/>
              </w:rPr>
              <w:t>ԱՄԲՈՒԼԱՏՈՐ</w:t>
            </w:r>
            <w:r w:rsidRPr="0018340F">
              <w:rPr>
                <w:rFonts w:ascii="Arial" w:hAnsi="Arial" w:cs="Arial"/>
                <w:b/>
                <w:sz w:val="20"/>
                <w:szCs w:val="20"/>
              </w:rPr>
              <w:t xml:space="preserve"> </w:t>
            </w:r>
            <w:r w:rsidRPr="0018340F">
              <w:rPr>
                <w:rFonts w:ascii="Arial" w:hAnsi="Arial" w:cs="Arial"/>
                <w:b/>
                <w:sz w:val="20"/>
                <w:szCs w:val="20"/>
                <w:lang w:val="en-US"/>
              </w:rPr>
              <w:t>ԲՈՒԺՕԳՆՈՒԹՅՈՒՆ</w:t>
            </w:r>
            <w:r w:rsidRPr="0018340F">
              <w:rPr>
                <w:rFonts w:ascii="Arial" w:hAnsi="Arial" w:cs="Arial"/>
                <w:b/>
                <w:sz w:val="20"/>
                <w:szCs w:val="20"/>
              </w:rPr>
              <w:t xml:space="preserve"> / АМБУЛАТОРНАЯ МЕДИЦИНСКАЯ ПОМОЩЬ</w:t>
            </w:r>
          </w:p>
        </w:tc>
      </w:tr>
      <w:tr w:rsidR="00A255EB" w:rsidRPr="0018340F" w:rsidTr="009449D4">
        <w:trPr>
          <w:trHeight w:val="20"/>
        </w:trPr>
        <w:tc>
          <w:tcPr>
            <w:tcW w:w="4320" w:type="dxa"/>
            <w:tcBorders>
              <w:right w:val="single" w:sz="4" w:space="0" w:color="auto"/>
            </w:tcBorders>
            <w:shd w:val="clear" w:color="auto" w:fill="auto"/>
            <w:vAlign w:val="center"/>
          </w:tcPr>
          <w:p w:rsidR="00A255EB" w:rsidRPr="001B4F5A" w:rsidRDefault="00A255EB" w:rsidP="006F56B5">
            <w:pPr>
              <w:numPr>
                <w:ilvl w:val="2"/>
                <w:numId w:val="13"/>
              </w:numPr>
              <w:ind w:left="612" w:hanging="612"/>
              <w:jc w:val="both"/>
              <w:rPr>
                <w:rFonts w:ascii="Arial" w:hAnsi="Arial" w:cs="Arial"/>
                <w:sz w:val="20"/>
                <w:szCs w:val="20"/>
              </w:rPr>
            </w:pPr>
            <w:r w:rsidRPr="0018340F">
              <w:rPr>
                <w:rFonts w:ascii="Arial" w:hAnsi="Arial" w:cs="Arial"/>
                <w:sz w:val="20"/>
                <w:szCs w:val="20"/>
                <w:lang w:val="en-US"/>
              </w:rPr>
              <w:t>Խորհրդատվական</w:t>
            </w:r>
            <w:r w:rsidRPr="001B4F5A">
              <w:rPr>
                <w:rFonts w:ascii="Arial" w:hAnsi="Arial" w:cs="Arial"/>
                <w:sz w:val="20"/>
                <w:szCs w:val="20"/>
              </w:rPr>
              <w:t xml:space="preserve"> </w:t>
            </w:r>
            <w:r w:rsidRPr="0018340F">
              <w:rPr>
                <w:rFonts w:ascii="Arial" w:hAnsi="Arial" w:cs="Arial"/>
                <w:sz w:val="20"/>
                <w:szCs w:val="20"/>
                <w:lang w:val="en-US"/>
              </w:rPr>
              <w:t>ընդունելություններ</w:t>
            </w:r>
            <w:r w:rsidRPr="001B4F5A">
              <w:rPr>
                <w:rFonts w:ascii="Arial" w:hAnsi="Arial" w:cs="Arial"/>
                <w:sz w:val="20"/>
                <w:szCs w:val="20"/>
              </w:rPr>
              <w:t xml:space="preserve"> </w:t>
            </w:r>
            <w:r w:rsidRPr="0018340F">
              <w:rPr>
                <w:rFonts w:ascii="Arial" w:hAnsi="Arial" w:cs="Arial"/>
                <w:sz w:val="20"/>
                <w:szCs w:val="20"/>
                <w:lang w:val="en-US"/>
              </w:rPr>
              <w:t>բժիշկ</w:t>
            </w:r>
            <w:r w:rsidRPr="001B4F5A">
              <w:rPr>
                <w:rFonts w:ascii="Arial" w:hAnsi="Arial" w:cs="Arial"/>
                <w:sz w:val="20"/>
                <w:szCs w:val="20"/>
              </w:rPr>
              <w:t>-</w:t>
            </w:r>
            <w:r w:rsidRPr="0018340F">
              <w:rPr>
                <w:rFonts w:ascii="Arial" w:hAnsi="Arial" w:cs="Arial"/>
                <w:sz w:val="20"/>
                <w:szCs w:val="20"/>
                <w:lang w:val="en-US"/>
              </w:rPr>
              <w:t>մասնագետների</w:t>
            </w:r>
            <w:r w:rsidRPr="001B4F5A">
              <w:rPr>
                <w:rFonts w:ascii="Arial" w:hAnsi="Arial" w:cs="Arial"/>
                <w:sz w:val="20"/>
                <w:szCs w:val="20"/>
              </w:rPr>
              <w:t xml:space="preserve"> </w:t>
            </w:r>
            <w:r w:rsidRPr="0018340F">
              <w:rPr>
                <w:rFonts w:ascii="Arial" w:hAnsi="Arial" w:cs="Arial"/>
                <w:sz w:val="20"/>
                <w:szCs w:val="20"/>
                <w:lang w:val="en-US"/>
              </w:rPr>
              <w:t>կողմից</w:t>
            </w:r>
            <w:r w:rsidRPr="001B4F5A">
              <w:rPr>
                <w:rFonts w:ascii="Arial" w:hAnsi="Arial" w:cs="Arial"/>
                <w:sz w:val="20"/>
                <w:szCs w:val="20"/>
              </w:rPr>
              <w:t xml:space="preserve">, </w:t>
            </w:r>
            <w:r w:rsidRPr="0018340F">
              <w:rPr>
                <w:rFonts w:ascii="Arial" w:hAnsi="Arial" w:cs="Arial"/>
                <w:sz w:val="20"/>
                <w:szCs w:val="20"/>
                <w:lang w:val="en-US"/>
              </w:rPr>
              <w:t>այդ</w:t>
            </w:r>
            <w:r w:rsidRPr="001B4F5A">
              <w:rPr>
                <w:rFonts w:ascii="Arial" w:hAnsi="Arial" w:cs="Arial"/>
                <w:sz w:val="20"/>
                <w:szCs w:val="20"/>
              </w:rPr>
              <w:t xml:space="preserve"> </w:t>
            </w:r>
            <w:r w:rsidRPr="0018340F">
              <w:rPr>
                <w:rFonts w:ascii="Arial" w:hAnsi="Arial" w:cs="Arial"/>
                <w:sz w:val="20"/>
                <w:szCs w:val="20"/>
                <w:lang w:val="en-US"/>
              </w:rPr>
              <w:t>թվում</w:t>
            </w:r>
            <w:r w:rsidRPr="001B4F5A">
              <w:rPr>
                <w:rFonts w:ascii="Arial" w:hAnsi="Arial" w:cs="Arial"/>
                <w:sz w:val="20"/>
                <w:szCs w:val="20"/>
              </w:rPr>
              <w:t xml:space="preserve">` </w:t>
            </w:r>
            <w:r w:rsidRPr="0018340F">
              <w:rPr>
                <w:rFonts w:ascii="Arial" w:hAnsi="Arial" w:cs="Arial"/>
                <w:sz w:val="20"/>
                <w:szCs w:val="20"/>
                <w:lang w:val="en-US"/>
              </w:rPr>
              <w:t>նեղ</w:t>
            </w:r>
            <w:r w:rsidRPr="001B4F5A">
              <w:rPr>
                <w:rFonts w:ascii="Arial" w:hAnsi="Arial" w:cs="Arial"/>
                <w:sz w:val="20"/>
                <w:szCs w:val="20"/>
              </w:rPr>
              <w:t xml:space="preserve"> </w:t>
            </w:r>
            <w:r w:rsidRPr="0018340F">
              <w:rPr>
                <w:rFonts w:ascii="Arial" w:hAnsi="Arial" w:cs="Arial"/>
                <w:sz w:val="20"/>
                <w:szCs w:val="20"/>
                <w:lang w:val="en-US"/>
              </w:rPr>
              <w:t>մասնագետների</w:t>
            </w:r>
          </w:p>
          <w:p w:rsidR="00A255EB" w:rsidRPr="0018340F" w:rsidRDefault="00A255EB" w:rsidP="006F56B5">
            <w:pPr>
              <w:numPr>
                <w:ilvl w:val="2"/>
                <w:numId w:val="13"/>
              </w:numPr>
              <w:ind w:left="612" w:hanging="612"/>
              <w:jc w:val="both"/>
              <w:rPr>
                <w:rFonts w:ascii="Arial" w:hAnsi="Arial" w:cs="Arial"/>
                <w:sz w:val="20"/>
                <w:szCs w:val="20"/>
                <w:lang w:val="en-US"/>
              </w:rPr>
            </w:pPr>
            <w:r w:rsidRPr="0018340F">
              <w:rPr>
                <w:rFonts w:ascii="Arial" w:hAnsi="Arial" w:cs="Arial"/>
                <w:sz w:val="20"/>
                <w:szCs w:val="20"/>
                <w:lang w:val="en-US"/>
              </w:rPr>
              <w:t>Թերապևտիկ հիվանդությունների բուժում</w:t>
            </w:r>
          </w:p>
          <w:p w:rsidR="00A255EB" w:rsidRPr="0018340F" w:rsidRDefault="00A255EB" w:rsidP="006F56B5">
            <w:pPr>
              <w:numPr>
                <w:ilvl w:val="2"/>
                <w:numId w:val="13"/>
              </w:numPr>
              <w:ind w:left="612" w:hanging="612"/>
              <w:jc w:val="both"/>
              <w:rPr>
                <w:rFonts w:ascii="Arial" w:hAnsi="Arial" w:cs="Arial"/>
                <w:sz w:val="20"/>
                <w:szCs w:val="20"/>
                <w:lang w:val="en-US"/>
              </w:rPr>
            </w:pPr>
            <w:r w:rsidRPr="0018340F">
              <w:rPr>
                <w:rFonts w:ascii="Arial" w:hAnsi="Arial" w:cs="Arial"/>
                <w:sz w:val="20"/>
                <w:szCs w:val="20"/>
                <w:lang w:val="en-US"/>
              </w:rPr>
              <w:t>Վիրաբուժական հիվանդությունների բուժում</w:t>
            </w:r>
          </w:p>
          <w:p w:rsidR="00A255EB" w:rsidRPr="0018340F" w:rsidRDefault="00A255EB" w:rsidP="006F56B5">
            <w:pPr>
              <w:numPr>
                <w:ilvl w:val="2"/>
                <w:numId w:val="13"/>
              </w:numPr>
              <w:ind w:left="612" w:hanging="612"/>
              <w:jc w:val="both"/>
              <w:rPr>
                <w:rFonts w:ascii="Arial" w:hAnsi="Arial" w:cs="Arial"/>
                <w:sz w:val="20"/>
                <w:szCs w:val="20"/>
                <w:lang w:val="en-US"/>
              </w:rPr>
            </w:pPr>
            <w:r w:rsidRPr="0018340F">
              <w:rPr>
                <w:rFonts w:ascii="Arial" w:hAnsi="Arial" w:cs="Arial"/>
                <w:sz w:val="20"/>
                <w:szCs w:val="20"/>
                <w:lang w:val="en-US"/>
              </w:rPr>
              <w:t>Վնասվածքների (կոտրվածքներ, հոդախախտեր, փափուկ հյուսվածքների սալջարդ, վերքեր կամ դրանց համակցում) բուժում</w:t>
            </w:r>
          </w:p>
          <w:p w:rsidR="00A255EB" w:rsidRPr="0018340F" w:rsidRDefault="00A255EB" w:rsidP="006F56B5">
            <w:pPr>
              <w:numPr>
                <w:ilvl w:val="2"/>
                <w:numId w:val="13"/>
              </w:numPr>
              <w:ind w:left="612" w:hanging="612"/>
              <w:jc w:val="both"/>
              <w:rPr>
                <w:rFonts w:ascii="Arial" w:hAnsi="Arial" w:cs="Arial"/>
                <w:sz w:val="20"/>
                <w:szCs w:val="20"/>
                <w:lang w:val="en-US"/>
              </w:rPr>
            </w:pPr>
            <w:r w:rsidRPr="0018340F">
              <w:rPr>
                <w:rFonts w:ascii="Arial" w:hAnsi="Arial" w:cs="Arial"/>
                <w:sz w:val="20"/>
                <w:szCs w:val="20"/>
                <w:lang w:val="en-US"/>
              </w:rPr>
              <w:t>Այրվածքների, ցրտահարությունների և էլեկտրահարությունների բուժում</w:t>
            </w:r>
          </w:p>
          <w:p w:rsidR="00A255EB" w:rsidRPr="0018340F" w:rsidRDefault="00A255EB" w:rsidP="006F56B5">
            <w:pPr>
              <w:numPr>
                <w:ilvl w:val="2"/>
                <w:numId w:val="13"/>
              </w:numPr>
              <w:ind w:left="612" w:hanging="612"/>
              <w:jc w:val="both"/>
              <w:rPr>
                <w:rFonts w:ascii="Arial" w:hAnsi="Arial" w:cs="Arial"/>
                <w:sz w:val="20"/>
                <w:szCs w:val="20"/>
                <w:lang w:val="en-US"/>
              </w:rPr>
            </w:pPr>
            <w:r w:rsidRPr="0018340F">
              <w:rPr>
                <w:rFonts w:ascii="Arial" w:hAnsi="Arial" w:cs="Arial"/>
                <w:sz w:val="20"/>
                <w:szCs w:val="20"/>
                <w:lang w:val="en-US"/>
              </w:rPr>
              <w:t>Ինֆեկցիոն հիվանդությունների բուժում</w:t>
            </w:r>
          </w:p>
          <w:p w:rsidR="00A255EB" w:rsidRPr="0018340F" w:rsidRDefault="00A255EB" w:rsidP="006F56B5">
            <w:pPr>
              <w:numPr>
                <w:ilvl w:val="2"/>
                <w:numId w:val="13"/>
              </w:numPr>
              <w:ind w:left="612" w:hanging="612"/>
              <w:jc w:val="both"/>
              <w:rPr>
                <w:rFonts w:ascii="Arial" w:hAnsi="Arial" w:cs="Arial"/>
                <w:sz w:val="20"/>
                <w:szCs w:val="20"/>
                <w:lang w:val="en-US"/>
              </w:rPr>
            </w:pPr>
            <w:r w:rsidRPr="0018340F">
              <w:rPr>
                <w:rFonts w:ascii="Arial" w:hAnsi="Arial" w:cs="Arial"/>
                <w:sz w:val="20"/>
                <w:szCs w:val="20"/>
                <w:lang w:val="en-US"/>
              </w:rPr>
              <w:t xml:space="preserve">Թունավորման թեթև ձևերի ամբուլատոր բուժում </w:t>
            </w:r>
          </w:p>
          <w:p w:rsidR="00A255EB" w:rsidRPr="0018340F" w:rsidRDefault="00A255EB" w:rsidP="006F56B5">
            <w:pPr>
              <w:numPr>
                <w:ilvl w:val="2"/>
                <w:numId w:val="13"/>
              </w:numPr>
              <w:ind w:left="612" w:hanging="612"/>
              <w:jc w:val="both"/>
              <w:rPr>
                <w:rFonts w:ascii="Arial" w:hAnsi="Arial" w:cs="Arial"/>
                <w:sz w:val="20"/>
                <w:szCs w:val="20"/>
                <w:lang w:val="en-US"/>
              </w:rPr>
            </w:pPr>
            <w:r w:rsidRPr="0018340F">
              <w:rPr>
                <w:rFonts w:ascii="Arial" w:hAnsi="Arial" w:cs="Arial"/>
                <w:sz w:val="20"/>
                <w:szCs w:val="20"/>
                <w:lang w:val="en-US"/>
              </w:rPr>
              <w:t>Լաբորատոր ախտորոշում. համակլինիկական, բիոքիմիական, մանրէաբանական, շիճուկաբանական, հորմոնալ, ցիտոլոգիական և իմունաբանական</w:t>
            </w:r>
          </w:p>
          <w:p w:rsidR="00A255EB" w:rsidRPr="0018340F" w:rsidRDefault="00A255EB" w:rsidP="006F56B5">
            <w:pPr>
              <w:numPr>
                <w:ilvl w:val="2"/>
                <w:numId w:val="13"/>
              </w:numPr>
              <w:ind w:left="612" w:hanging="612"/>
              <w:jc w:val="both"/>
              <w:rPr>
                <w:rFonts w:ascii="Arial" w:hAnsi="Arial" w:cs="Arial"/>
                <w:sz w:val="20"/>
                <w:szCs w:val="20"/>
                <w:lang w:val="en-US"/>
              </w:rPr>
            </w:pPr>
            <w:r w:rsidRPr="0018340F">
              <w:rPr>
                <w:rFonts w:ascii="Arial" w:hAnsi="Arial" w:cs="Arial"/>
                <w:sz w:val="20"/>
                <w:szCs w:val="20"/>
                <w:lang w:val="en-US"/>
              </w:rPr>
              <w:t xml:space="preserve">Գործիքային ախտորոշում. ռենտգենաբանական հետազոտություն, ուլտրաձայնային հետազոտություն, ֆունկցիոնալ, </w:t>
            </w:r>
            <w:r w:rsidRPr="0018340F">
              <w:rPr>
                <w:rFonts w:ascii="Arial" w:hAnsi="Arial" w:cs="Arial"/>
                <w:sz w:val="20"/>
                <w:szCs w:val="20"/>
                <w:lang w:val="en-US"/>
              </w:rPr>
              <w:lastRenderedPageBreak/>
              <w:t>էնդոսկոպիկ զննումներ, hամակարգչային տոմոգրաֆիա, մագնիսառեզոնանսային տոմոգրաֆիա</w:t>
            </w:r>
          </w:p>
        </w:tc>
        <w:tc>
          <w:tcPr>
            <w:tcW w:w="4050" w:type="dxa"/>
            <w:tcBorders>
              <w:left w:val="single" w:sz="4" w:space="0" w:color="auto"/>
            </w:tcBorders>
            <w:shd w:val="clear" w:color="auto" w:fill="auto"/>
          </w:tcPr>
          <w:p w:rsidR="00A255EB" w:rsidRPr="0018340F" w:rsidRDefault="00A255EB" w:rsidP="006F56B5">
            <w:pPr>
              <w:pStyle w:val="ListParagraph"/>
              <w:numPr>
                <w:ilvl w:val="0"/>
                <w:numId w:val="29"/>
              </w:numPr>
              <w:ind w:hanging="738"/>
              <w:jc w:val="both"/>
              <w:rPr>
                <w:rFonts w:ascii="Arial" w:hAnsi="Arial" w:cs="Arial"/>
                <w:sz w:val="20"/>
                <w:szCs w:val="20"/>
              </w:rPr>
            </w:pPr>
            <w:r w:rsidRPr="0018340F">
              <w:rPr>
                <w:rFonts w:ascii="Arial" w:hAnsi="Arial" w:cs="Arial"/>
                <w:sz w:val="20"/>
                <w:szCs w:val="20"/>
              </w:rPr>
              <w:lastRenderedPageBreak/>
              <w:t>Консультативные приемы врачей, в том числе узкопрофильных специалистов</w:t>
            </w:r>
          </w:p>
          <w:p w:rsidR="00A255EB" w:rsidRPr="0018340F" w:rsidRDefault="00A255EB" w:rsidP="00CB0664">
            <w:pPr>
              <w:ind w:left="522" w:hanging="738"/>
              <w:rPr>
                <w:rFonts w:ascii="Arial" w:hAnsi="Arial" w:cs="Arial"/>
                <w:sz w:val="20"/>
                <w:szCs w:val="20"/>
              </w:rPr>
            </w:pPr>
          </w:p>
          <w:p w:rsidR="00A255EB" w:rsidRPr="0018340F" w:rsidRDefault="00A255EB" w:rsidP="006F56B5">
            <w:pPr>
              <w:pStyle w:val="ListParagraph"/>
              <w:numPr>
                <w:ilvl w:val="0"/>
                <w:numId w:val="29"/>
              </w:numPr>
              <w:ind w:hanging="738"/>
              <w:jc w:val="both"/>
              <w:rPr>
                <w:rFonts w:ascii="Arial" w:hAnsi="Arial" w:cs="Arial"/>
                <w:sz w:val="20"/>
                <w:szCs w:val="20"/>
              </w:rPr>
            </w:pPr>
            <w:r w:rsidRPr="0018340F">
              <w:rPr>
                <w:rFonts w:ascii="Arial" w:hAnsi="Arial" w:cs="Arial"/>
                <w:sz w:val="20"/>
                <w:szCs w:val="20"/>
              </w:rPr>
              <w:t>Лечение терапевтических заболеваний</w:t>
            </w:r>
          </w:p>
          <w:p w:rsidR="00A255EB" w:rsidRPr="0018340F" w:rsidRDefault="00A255EB" w:rsidP="006F56B5">
            <w:pPr>
              <w:pStyle w:val="ListParagraph"/>
              <w:numPr>
                <w:ilvl w:val="0"/>
                <w:numId w:val="29"/>
              </w:numPr>
              <w:ind w:hanging="738"/>
              <w:jc w:val="both"/>
              <w:rPr>
                <w:rFonts w:ascii="Arial" w:hAnsi="Arial" w:cs="Arial"/>
                <w:sz w:val="20"/>
                <w:szCs w:val="20"/>
              </w:rPr>
            </w:pPr>
            <w:r w:rsidRPr="0018340F">
              <w:rPr>
                <w:rFonts w:ascii="Arial" w:hAnsi="Arial" w:cs="Arial"/>
                <w:sz w:val="20"/>
                <w:szCs w:val="20"/>
              </w:rPr>
              <w:t>Лечение неотложных хирургических заболеваний</w:t>
            </w:r>
          </w:p>
          <w:p w:rsidR="00A255EB" w:rsidRPr="0018340F" w:rsidRDefault="00A255EB" w:rsidP="006F56B5">
            <w:pPr>
              <w:pStyle w:val="ListParagraph"/>
              <w:numPr>
                <w:ilvl w:val="0"/>
                <w:numId w:val="29"/>
              </w:numPr>
              <w:ind w:hanging="738"/>
              <w:jc w:val="both"/>
              <w:rPr>
                <w:rFonts w:ascii="Arial" w:hAnsi="Arial" w:cs="Arial"/>
                <w:sz w:val="20"/>
                <w:szCs w:val="20"/>
              </w:rPr>
            </w:pPr>
            <w:r w:rsidRPr="0018340F">
              <w:rPr>
                <w:rFonts w:ascii="Arial" w:hAnsi="Arial" w:cs="Arial"/>
                <w:sz w:val="20"/>
                <w:szCs w:val="20"/>
              </w:rPr>
              <w:t>Лечение повреждений (переломы, вывихи, ушибы мягких тканей, раны и их комбинации)</w:t>
            </w:r>
          </w:p>
          <w:p w:rsidR="00A255EB" w:rsidRPr="0018340F" w:rsidRDefault="00A255EB" w:rsidP="006F56B5">
            <w:pPr>
              <w:pStyle w:val="ListParagraph"/>
              <w:numPr>
                <w:ilvl w:val="0"/>
                <w:numId w:val="29"/>
              </w:numPr>
              <w:ind w:hanging="738"/>
              <w:jc w:val="both"/>
              <w:rPr>
                <w:rFonts w:ascii="Arial" w:hAnsi="Arial" w:cs="Arial"/>
                <w:sz w:val="20"/>
                <w:szCs w:val="20"/>
              </w:rPr>
            </w:pPr>
            <w:r w:rsidRPr="0018340F">
              <w:rPr>
                <w:rFonts w:ascii="Arial" w:hAnsi="Arial" w:cs="Arial"/>
                <w:sz w:val="20"/>
                <w:szCs w:val="20"/>
              </w:rPr>
              <w:t>Лечение ожогов, обморожений и электротравм</w:t>
            </w:r>
          </w:p>
          <w:p w:rsidR="00A255EB" w:rsidRPr="0018340F" w:rsidRDefault="00A255EB" w:rsidP="006F56B5">
            <w:pPr>
              <w:pStyle w:val="ListParagraph"/>
              <w:numPr>
                <w:ilvl w:val="0"/>
                <w:numId w:val="29"/>
              </w:numPr>
              <w:ind w:hanging="738"/>
              <w:jc w:val="both"/>
              <w:rPr>
                <w:rFonts w:ascii="Arial" w:hAnsi="Arial" w:cs="Arial"/>
                <w:sz w:val="20"/>
                <w:szCs w:val="20"/>
              </w:rPr>
            </w:pPr>
            <w:r w:rsidRPr="0018340F">
              <w:rPr>
                <w:rFonts w:ascii="Arial" w:hAnsi="Arial" w:cs="Arial"/>
                <w:sz w:val="20"/>
                <w:szCs w:val="20"/>
              </w:rPr>
              <w:t>Лечение инфекционных заболеваний</w:t>
            </w:r>
          </w:p>
          <w:p w:rsidR="00A255EB" w:rsidRPr="0018340F" w:rsidRDefault="00A255EB" w:rsidP="006F56B5">
            <w:pPr>
              <w:pStyle w:val="ListParagraph"/>
              <w:numPr>
                <w:ilvl w:val="0"/>
                <w:numId w:val="29"/>
              </w:numPr>
              <w:ind w:hanging="738"/>
              <w:jc w:val="both"/>
              <w:rPr>
                <w:rFonts w:ascii="Arial" w:hAnsi="Arial" w:cs="Arial"/>
                <w:sz w:val="20"/>
                <w:szCs w:val="20"/>
              </w:rPr>
            </w:pPr>
            <w:r w:rsidRPr="0018340F">
              <w:rPr>
                <w:rFonts w:ascii="Arial" w:hAnsi="Arial" w:cs="Arial"/>
                <w:sz w:val="20"/>
                <w:szCs w:val="20"/>
              </w:rPr>
              <w:t>Лечение легких видов острого отравления</w:t>
            </w:r>
          </w:p>
          <w:p w:rsidR="00A255EB" w:rsidRPr="0018340F" w:rsidRDefault="00A255EB" w:rsidP="006F56B5">
            <w:pPr>
              <w:pStyle w:val="ListParagraph"/>
              <w:numPr>
                <w:ilvl w:val="0"/>
                <w:numId w:val="29"/>
              </w:numPr>
              <w:ind w:hanging="738"/>
              <w:jc w:val="both"/>
              <w:rPr>
                <w:rFonts w:ascii="Arial" w:hAnsi="Arial" w:cs="Arial"/>
                <w:sz w:val="20"/>
                <w:szCs w:val="20"/>
              </w:rPr>
            </w:pPr>
            <w:r w:rsidRPr="0018340F">
              <w:rPr>
                <w:rFonts w:ascii="Arial" w:hAnsi="Arial" w:cs="Arial"/>
                <w:sz w:val="20"/>
                <w:szCs w:val="20"/>
              </w:rPr>
              <w:t>Лабораторная диагностика։ клинические, биохимические, микробиологические, серологические, гормональные, цитологические, иммунные обследования</w:t>
            </w:r>
          </w:p>
          <w:p w:rsidR="00A255EB" w:rsidRPr="0018340F" w:rsidRDefault="00A255EB" w:rsidP="006F56B5">
            <w:pPr>
              <w:pStyle w:val="ListParagraph"/>
              <w:numPr>
                <w:ilvl w:val="0"/>
                <w:numId w:val="29"/>
              </w:numPr>
              <w:ind w:hanging="738"/>
              <w:jc w:val="both"/>
              <w:rPr>
                <w:rFonts w:ascii="Arial" w:hAnsi="Arial" w:cs="Arial"/>
                <w:sz w:val="20"/>
                <w:szCs w:val="20"/>
              </w:rPr>
            </w:pPr>
            <w:r w:rsidRPr="0018340F">
              <w:rPr>
                <w:rFonts w:ascii="Arial" w:hAnsi="Arial" w:cs="Arial"/>
                <w:sz w:val="20"/>
                <w:szCs w:val="20"/>
              </w:rPr>
              <w:t xml:space="preserve">Инструментальная диагностика։ рентгенологические, ультразвуковые, </w:t>
            </w:r>
            <w:r w:rsidRPr="0018340F">
              <w:rPr>
                <w:rFonts w:ascii="Arial" w:hAnsi="Arial" w:cs="Arial"/>
                <w:sz w:val="20"/>
                <w:szCs w:val="20"/>
              </w:rPr>
              <w:lastRenderedPageBreak/>
              <w:t>функциональные, эндоскопические обследования, компьютерная томография, магнитно-резонансная томография</w:t>
            </w:r>
          </w:p>
        </w:tc>
        <w:tc>
          <w:tcPr>
            <w:tcW w:w="2340" w:type="dxa"/>
            <w:shd w:val="clear" w:color="auto" w:fill="auto"/>
            <w:vAlign w:val="center"/>
          </w:tcPr>
          <w:p w:rsidR="00A255EB" w:rsidRPr="0018340F" w:rsidRDefault="00A255EB" w:rsidP="00CB0664">
            <w:pPr>
              <w:jc w:val="center"/>
              <w:rPr>
                <w:rFonts w:ascii="Arial" w:hAnsi="Arial" w:cs="Arial"/>
                <w:sz w:val="20"/>
                <w:szCs w:val="20"/>
                <w:lang w:val="en-US"/>
              </w:rPr>
            </w:pPr>
            <w:r w:rsidRPr="0018340F">
              <w:rPr>
                <w:rFonts w:ascii="Arial" w:hAnsi="Arial" w:cs="Arial"/>
                <w:sz w:val="20"/>
                <w:szCs w:val="20"/>
                <w:lang w:val="en-US"/>
              </w:rPr>
              <w:lastRenderedPageBreak/>
              <w:t>Հատուցվում է</w:t>
            </w:r>
            <w:r w:rsidRPr="0018340F">
              <w:rPr>
                <w:rFonts w:ascii="Arial" w:hAnsi="Arial" w:cs="Arial"/>
                <w:sz w:val="20"/>
                <w:szCs w:val="20"/>
              </w:rPr>
              <w:t>/</w:t>
            </w:r>
            <w:r w:rsidRPr="0018340F">
              <w:rPr>
                <w:rFonts w:ascii="Arial" w:hAnsi="Arial" w:cs="Arial"/>
                <w:sz w:val="20"/>
                <w:szCs w:val="20"/>
                <w:lang w:val="hy-AM"/>
              </w:rPr>
              <w:t xml:space="preserve"> Покрывается</w:t>
            </w:r>
          </w:p>
        </w:tc>
      </w:tr>
      <w:tr w:rsidR="00A255EB" w:rsidRPr="00C11AB9" w:rsidTr="009449D4">
        <w:trPr>
          <w:trHeight w:val="20"/>
        </w:trPr>
        <w:tc>
          <w:tcPr>
            <w:tcW w:w="10710" w:type="dxa"/>
            <w:gridSpan w:val="3"/>
            <w:shd w:val="clear" w:color="auto" w:fill="F2F2F2" w:themeFill="background1" w:themeFillShade="F2"/>
            <w:vAlign w:val="center"/>
          </w:tcPr>
          <w:p w:rsidR="00A255EB" w:rsidRPr="00C11AB9" w:rsidRDefault="00A255EB" w:rsidP="006F56B5">
            <w:pPr>
              <w:pStyle w:val="CM3"/>
              <w:numPr>
                <w:ilvl w:val="1"/>
                <w:numId w:val="13"/>
              </w:numPr>
              <w:spacing w:line="240" w:lineRule="auto"/>
              <w:ind w:left="612" w:right="57" w:hanging="612"/>
              <w:rPr>
                <w:rFonts w:ascii="Arial" w:hAnsi="Arial" w:cs="Arial"/>
                <w:b/>
                <w:sz w:val="20"/>
                <w:szCs w:val="20"/>
              </w:rPr>
            </w:pPr>
            <w:r w:rsidRPr="0018340F">
              <w:rPr>
                <w:rFonts w:ascii="Arial" w:hAnsi="Arial" w:cs="Arial"/>
                <w:b/>
                <w:sz w:val="20"/>
                <w:szCs w:val="20"/>
                <w:lang w:val="en-US"/>
              </w:rPr>
              <w:lastRenderedPageBreak/>
              <w:t>ՍՏԱՑԻՈՆԱՐ</w:t>
            </w:r>
            <w:r w:rsidRPr="0018340F">
              <w:rPr>
                <w:rFonts w:ascii="Arial" w:hAnsi="Arial" w:cs="Arial"/>
                <w:b/>
                <w:sz w:val="20"/>
                <w:szCs w:val="20"/>
              </w:rPr>
              <w:t xml:space="preserve"> </w:t>
            </w:r>
            <w:r w:rsidRPr="0018340F">
              <w:rPr>
                <w:rFonts w:ascii="Arial" w:hAnsi="Arial" w:cs="Arial"/>
                <w:b/>
                <w:sz w:val="20"/>
                <w:szCs w:val="20"/>
                <w:lang w:val="en-US"/>
              </w:rPr>
              <w:t>ԲՈՒԺՕԳՆՈՒԹՅՈՒՆ</w:t>
            </w:r>
            <w:r w:rsidRPr="0018340F">
              <w:rPr>
                <w:rFonts w:ascii="Arial" w:hAnsi="Arial" w:cs="Arial"/>
                <w:b/>
                <w:sz w:val="20"/>
                <w:szCs w:val="20"/>
              </w:rPr>
              <w:t xml:space="preserve"> / </w:t>
            </w:r>
            <w:r w:rsidRPr="0018340F">
              <w:rPr>
                <w:rFonts w:ascii="Arial" w:hAnsi="Arial" w:cs="Arial"/>
                <w:b/>
                <w:snapToGrid w:val="0"/>
                <w:sz w:val="20"/>
                <w:szCs w:val="20"/>
              </w:rPr>
              <w:t>СТАЦИОНАРНАЯ МЕДИЦИНСКАЯ ПОМОЩЬ</w:t>
            </w:r>
          </w:p>
        </w:tc>
      </w:tr>
      <w:tr w:rsidR="00A255EB" w:rsidRPr="0018340F" w:rsidTr="009449D4">
        <w:trPr>
          <w:trHeight w:val="20"/>
        </w:trPr>
        <w:tc>
          <w:tcPr>
            <w:tcW w:w="4320" w:type="dxa"/>
            <w:tcBorders>
              <w:right w:val="single" w:sz="4" w:space="0" w:color="auto"/>
            </w:tcBorders>
            <w:shd w:val="clear" w:color="auto" w:fill="auto"/>
          </w:tcPr>
          <w:p w:rsidR="00A255EB" w:rsidRPr="0018340F" w:rsidRDefault="00A255EB" w:rsidP="006F56B5">
            <w:pPr>
              <w:numPr>
                <w:ilvl w:val="2"/>
                <w:numId w:val="13"/>
              </w:numPr>
              <w:ind w:left="612" w:hanging="612"/>
              <w:jc w:val="both"/>
              <w:rPr>
                <w:rFonts w:ascii="Arial" w:hAnsi="Arial" w:cs="Arial"/>
                <w:sz w:val="20"/>
                <w:szCs w:val="20"/>
                <w:lang w:val="en-US"/>
              </w:rPr>
            </w:pPr>
            <w:r w:rsidRPr="0018340F">
              <w:rPr>
                <w:rFonts w:ascii="Arial" w:hAnsi="Arial" w:cs="Arial"/>
                <w:sz w:val="20"/>
                <w:szCs w:val="20"/>
                <w:lang w:val="en-US"/>
              </w:rPr>
              <w:t>Դժբախտ պատահարների հետևանքով հոսպիտալացում</w:t>
            </w:r>
          </w:p>
          <w:p w:rsidR="00A255EB" w:rsidRPr="0018340F" w:rsidRDefault="00A255EB" w:rsidP="006F56B5">
            <w:pPr>
              <w:numPr>
                <w:ilvl w:val="2"/>
                <w:numId w:val="13"/>
              </w:numPr>
              <w:ind w:left="612" w:hanging="612"/>
              <w:jc w:val="both"/>
              <w:rPr>
                <w:rFonts w:ascii="Arial" w:hAnsi="Arial" w:cs="Arial"/>
                <w:sz w:val="20"/>
                <w:szCs w:val="20"/>
                <w:lang w:val="en-US"/>
              </w:rPr>
            </w:pPr>
            <w:r w:rsidRPr="0018340F">
              <w:rPr>
                <w:rFonts w:ascii="Arial" w:hAnsi="Arial" w:cs="Arial"/>
                <w:sz w:val="20"/>
                <w:szCs w:val="20"/>
                <w:lang w:val="en-US"/>
              </w:rPr>
              <w:t>Թերապևտիկ հիվանդությունների բուժում</w:t>
            </w:r>
          </w:p>
          <w:p w:rsidR="00A255EB" w:rsidRPr="0018340F" w:rsidRDefault="00A255EB" w:rsidP="006F56B5">
            <w:pPr>
              <w:numPr>
                <w:ilvl w:val="2"/>
                <w:numId w:val="13"/>
              </w:numPr>
              <w:ind w:left="612" w:hanging="612"/>
              <w:jc w:val="both"/>
              <w:rPr>
                <w:rFonts w:ascii="Arial" w:hAnsi="Arial" w:cs="Arial"/>
                <w:sz w:val="20"/>
                <w:szCs w:val="20"/>
                <w:lang w:val="en-US"/>
              </w:rPr>
            </w:pPr>
            <w:r w:rsidRPr="0018340F">
              <w:rPr>
                <w:rFonts w:ascii="Arial" w:hAnsi="Arial" w:cs="Arial"/>
                <w:sz w:val="20"/>
                <w:szCs w:val="20"/>
                <w:lang w:val="en-US"/>
              </w:rPr>
              <w:t>Վիրաբուժական հիվանդությունների բուժում</w:t>
            </w:r>
          </w:p>
          <w:p w:rsidR="00A255EB" w:rsidRPr="0018340F" w:rsidRDefault="00A255EB" w:rsidP="006F56B5">
            <w:pPr>
              <w:numPr>
                <w:ilvl w:val="2"/>
                <w:numId w:val="13"/>
              </w:numPr>
              <w:ind w:left="612" w:hanging="612"/>
              <w:jc w:val="both"/>
              <w:rPr>
                <w:rFonts w:ascii="Arial" w:hAnsi="Arial" w:cs="Arial"/>
                <w:sz w:val="20"/>
                <w:szCs w:val="20"/>
                <w:lang w:val="en-US"/>
              </w:rPr>
            </w:pPr>
            <w:r w:rsidRPr="0018340F">
              <w:rPr>
                <w:rFonts w:ascii="Arial" w:hAnsi="Arial" w:cs="Arial"/>
                <w:sz w:val="20"/>
                <w:szCs w:val="20"/>
                <w:lang w:val="en-US"/>
              </w:rPr>
              <w:t>Ինֆեկցիոն հիվանդությունների բուժում</w:t>
            </w:r>
          </w:p>
          <w:p w:rsidR="00A255EB" w:rsidRPr="0018340F" w:rsidRDefault="00A255EB" w:rsidP="006F56B5">
            <w:pPr>
              <w:numPr>
                <w:ilvl w:val="2"/>
                <w:numId w:val="13"/>
              </w:numPr>
              <w:ind w:left="612" w:hanging="612"/>
              <w:jc w:val="both"/>
              <w:rPr>
                <w:rFonts w:ascii="Arial" w:hAnsi="Arial" w:cs="Arial"/>
                <w:sz w:val="20"/>
                <w:szCs w:val="20"/>
                <w:lang w:val="en-US"/>
              </w:rPr>
            </w:pPr>
            <w:r w:rsidRPr="0018340F">
              <w:rPr>
                <w:rFonts w:ascii="Arial" w:hAnsi="Arial" w:cs="Arial"/>
                <w:sz w:val="20"/>
                <w:szCs w:val="20"/>
                <w:lang w:val="en-US"/>
              </w:rPr>
              <w:t>Վնասվածքների (կոտրվածքներ, հոդախախտեր, վերքեր, սալջարդեր, պոլիտրավմաներ) բուժում</w:t>
            </w:r>
          </w:p>
          <w:p w:rsidR="00A255EB" w:rsidRPr="0018340F" w:rsidRDefault="00A255EB" w:rsidP="006F56B5">
            <w:pPr>
              <w:numPr>
                <w:ilvl w:val="2"/>
                <w:numId w:val="13"/>
              </w:numPr>
              <w:ind w:left="612" w:hanging="612"/>
              <w:jc w:val="both"/>
              <w:rPr>
                <w:rFonts w:ascii="Arial" w:hAnsi="Arial" w:cs="Arial"/>
                <w:sz w:val="20"/>
                <w:szCs w:val="20"/>
                <w:lang w:val="en-US"/>
              </w:rPr>
            </w:pPr>
            <w:r w:rsidRPr="0018340F">
              <w:rPr>
                <w:rFonts w:ascii="Arial" w:hAnsi="Arial" w:cs="Arial"/>
                <w:sz w:val="20"/>
                <w:szCs w:val="20"/>
                <w:lang w:val="en-US"/>
              </w:rPr>
              <w:t>Ներքին և արտաքին արյունահոսությունների բուժում</w:t>
            </w:r>
          </w:p>
          <w:p w:rsidR="00A255EB" w:rsidRPr="0018340F" w:rsidRDefault="00A255EB" w:rsidP="006F56B5">
            <w:pPr>
              <w:numPr>
                <w:ilvl w:val="2"/>
                <w:numId w:val="13"/>
              </w:numPr>
              <w:ind w:left="612" w:hanging="612"/>
              <w:jc w:val="both"/>
              <w:rPr>
                <w:rFonts w:ascii="Arial" w:hAnsi="Arial" w:cs="Arial"/>
                <w:sz w:val="20"/>
                <w:szCs w:val="20"/>
                <w:lang w:val="en-US"/>
              </w:rPr>
            </w:pPr>
            <w:r w:rsidRPr="0018340F">
              <w:rPr>
                <w:rFonts w:ascii="Arial" w:hAnsi="Arial" w:cs="Arial"/>
                <w:sz w:val="20"/>
                <w:szCs w:val="20"/>
                <w:lang w:val="en-US"/>
              </w:rPr>
              <w:t>Այրվածքների, ցրտահարությունների և էլեկտրահարությունների բուժում</w:t>
            </w:r>
          </w:p>
          <w:p w:rsidR="00A255EB" w:rsidRPr="0018340F" w:rsidRDefault="00A255EB" w:rsidP="006F56B5">
            <w:pPr>
              <w:numPr>
                <w:ilvl w:val="2"/>
                <w:numId w:val="13"/>
              </w:numPr>
              <w:ind w:left="612" w:hanging="612"/>
              <w:jc w:val="both"/>
              <w:rPr>
                <w:rFonts w:ascii="Arial" w:hAnsi="Arial" w:cs="Arial"/>
                <w:sz w:val="20"/>
                <w:szCs w:val="20"/>
                <w:lang w:val="en-US"/>
              </w:rPr>
            </w:pPr>
            <w:r w:rsidRPr="0018340F">
              <w:rPr>
                <w:rFonts w:ascii="Arial" w:hAnsi="Arial" w:cs="Arial"/>
                <w:sz w:val="20"/>
                <w:szCs w:val="20"/>
                <w:lang w:val="en-US"/>
              </w:rPr>
              <w:t>Թունավորումների բուժում</w:t>
            </w:r>
          </w:p>
          <w:p w:rsidR="00A255EB" w:rsidRPr="0018340F" w:rsidRDefault="00A255EB" w:rsidP="006F56B5">
            <w:pPr>
              <w:numPr>
                <w:ilvl w:val="2"/>
                <w:numId w:val="13"/>
              </w:numPr>
              <w:ind w:left="612" w:hanging="612"/>
              <w:jc w:val="both"/>
              <w:rPr>
                <w:rFonts w:ascii="Arial" w:hAnsi="Arial" w:cs="Arial"/>
                <w:sz w:val="20"/>
                <w:szCs w:val="20"/>
                <w:lang w:val="en-US"/>
              </w:rPr>
            </w:pPr>
            <w:r w:rsidRPr="0018340F">
              <w:rPr>
                <w:rFonts w:ascii="Arial" w:hAnsi="Arial" w:cs="Arial"/>
                <w:sz w:val="20"/>
                <w:szCs w:val="20"/>
                <w:lang w:val="en-US"/>
              </w:rPr>
              <w:t>Ինտենսիվ թերապիա և ռեանիմացիոն միջոցառումներ պահանջող անհետաձգելի վիճակների բուժում</w:t>
            </w:r>
          </w:p>
          <w:p w:rsidR="00A255EB" w:rsidRPr="0018340F" w:rsidRDefault="00A255EB" w:rsidP="006F56B5">
            <w:pPr>
              <w:numPr>
                <w:ilvl w:val="2"/>
                <w:numId w:val="13"/>
              </w:numPr>
              <w:ind w:left="612" w:hanging="612"/>
              <w:jc w:val="both"/>
              <w:rPr>
                <w:rFonts w:ascii="Arial" w:hAnsi="Arial" w:cs="Arial"/>
                <w:sz w:val="20"/>
                <w:szCs w:val="20"/>
                <w:lang w:val="en-US"/>
              </w:rPr>
            </w:pPr>
            <w:r w:rsidRPr="0018340F">
              <w:rPr>
                <w:rFonts w:ascii="Arial" w:hAnsi="Arial" w:cs="Arial"/>
                <w:sz w:val="20"/>
                <w:szCs w:val="20"/>
                <w:lang w:val="en-US"/>
              </w:rPr>
              <w:t>Լաբորատոր և գործիքային ախտորոշիչ հետազոտությունների իրականացում: Անգիոգրաֆիկ հետազոտություններ</w:t>
            </w:r>
            <w:r w:rsidRPr="0018340F">
              <w:rPr>
                <w:rFonts w:ascii="Arial" w:hAnsi="Arial" w:cs="Arial"/>
                <w:sz w:val="20"/>
                <w:szCs w:val="20"/>
                <w:lang w:val="hy-AM"/>
              </w:rPr>
              <w:t>ը, այդ թվում` կորոնարոգրաֆիան,</w:t>
            </w:r>
            <w:r w:rsidRPr="0018340F">
              <w:rPr>
                <w:rFonts w:ascii="Arial" w:hAnsi="Arial" w:cs="Arial"/>
                <w:sz w:val="20"/>
                <w:szCs w:val="20"/>
                <w:lang w:val="en-US"/>
              </w:rPr>
              <w:t xml:space="preserve"> հատուցվում են այն դեպքում, երբ այդ հետազոտությանը հաջորդում է Ծրագրով նախատեսված վիրահատական միջամտություն</w:t>
            </w:r>
          </w:p>
        </w:tc>
        <w:tc>
          <w:tcPr>
            <w:tcW w:w="4050" w:type="dxa"/>
            <w:tcBorders>
              <w:left w:val="single" w:sz="4" w:space="0" w:color="auto"/>
            </w:tcBorders>
            <w:shd w:val="clear" w:color="auto" w:fill="auto"/>
          </w:tcPr>
          <w:p w:rsidR="00A255EB" w:rsidRPr="0018340F" w:rsidRDefault="00A255EB" w:rsidP="006F56B5">
            <w:pPr>
              <w:pStyle w:val="ListParagraph"/>
              <w:numPr>
                <w:ilvl w:val="0"/>
                <w:numId w:val="18"/>
              </w:numPr>
              <w:ind w:hanging="738"/>
              <w:jc w:val="both"/>
              <w:rPr>
                <w:rFonts w:ascii="Arial" w:hAnsi="Arial" w:cs="Arial"/>
                <w:sz w:val="20"/>
                <w:szCs w:val="20"/>
              </w:rPr>
            </w:pPr>
            <w:r w:rsidRPr="0018340F">
              <w:rPr>
                <w:rFonts w:ascii="Arial" w:hAnsi="Arial" w:cs="Arial"/>
                <w:sz w:val="20"/>
                <w:szCs w:val="20"/>
              </w:rPr>
              <w:t>Госпитализация вследствие несчастного случая</w:t>
            </w:r>
          </w:p>
          <w:p w:rsidR="00A255EB" w:rsidRPr="0018340F" w:rsidRDefault="00A255EB" w:rsidP="006F56B5">
            <w:pPr>
              <w:pStyle w:val="ListParagraph"/>
              <w:numPr>
                <w:ilvl w:val="0"/>
                <w:numId w:val="18"/>
              </w:numPr>
              <w:ind w:hanging="738"/>
              <w:jc w:val="both"/>
              <w:rPr>
                <w:rFonts w:ascii="Arial" w:hAnsi="Arial" w:cs="Arial"/>
                <w:sz w:val="20"/>
                <w:szCs w:val="20"/>
              </w:rPr>
            </w:pPr>
            <w:r w:rsidRPr="0018340F">
              <w:rPr>
                <w:rFonts w:ascii="Arial" w:hAnsi="Arial" w:cs="Arial"/>
                <w:sz w:val="20"/>
                <w:szCs w:val="20"/>
              </w:rPr>
              <w:t>Лечение терапевтических заболеваний</w:t>
            </w:r>
          </w:p>
          <w:p w:rsidR="00A255EB" w:rsidRPr="0018340F" w:rsidRDefault="00A255EB" w:rsidP="006F56B5">
            <w:pPr>
              <w:pStyle w:val="ListParagraph"/>
              <w:numPr>
                <w:ilvl w:val="0"/>
                <w:numId w:val="18"/>
              </w:numPr>
              <w:ind w:hanging="738"/>
              <w:jc w:val="both"/>
              <w:rPr>
                <w:rFonts w:ascii="Arial" w:hAnsi="Arial" w:cs="Arial"/>
                <w:sz w:val="20"/>
                <w:szCs w:val="20"/>
              </w:rPr>
            </w:pPr>
            <w:r w:rsidRPr="0018340F">
              <w:rPr>
                <w:rFonts w:ascii="Arial" w:hAnsi="Arial" w:cs="Arial"/>
                <w:sz w:val="20"/>
                <w:szCs w:val="20"/>
              </w:rPr>
              <w:t>Лечение хирургических заболеваний</w:t>
            </w:r>
          </w:p>
          <w:p w:rsidR="00A255EB" w:rsidRPr="0018340F" w:rsidRDefault="00A255EB" w:rsidP="006F56B5">
            <w:pPr>
              <w:pStyle w:val="ListParagraph"/>
              <w:numPr>
                <w:ilvl w:val="0"/>
                <w:numId w:val="18"/>
              </w:numPr>
              <w:ind w:hanging="738"/>
              <w:jc w:val="both"/>
              <w:rPr>
                <w:rFonts w:ascii="Arial" w:hAnsi="Arial" w:cs="Arial"/>
                <w:sz w:val="20"/>
                <w:szCs w:val="20"/>
              </w:rPr>
            </w:pPr>
            <w:r w:rsidRPr="0018340F">
              <w:rPr>
                <w:rFonts w:ascii="Arial" w:hAnsi="Arial" w:cs="Arial"/>
                <w:sz w:val="20"/>
                <w:szCs w:val="20"/>
              </w:rPr>
              <w:t>Лечение инфекционных заболеваний</w:t>
            </w:r>
          </w:p>
          <w:p w:rsidR="00A255EB" w:rsidRPr="0018340F" w:rsidRDefault="00A255EB" w:rsidP="006F56B5">
            <w:pPr>
              <w:pStyle w:val="ListParagraph"/>
              <w:numPr>
                <w:ilvl w:val="0"/>
                <w:numId w:val="18"/>
              </w:numPr>
              <w:ind w:hanging="738"/>
              <w:jc w:val="both"/>
              <w:rPr>
                <w:rFonts w:ascii="Arial" w:hAnsi="Arial" w:cs="Arial"/>
                <w:sz w:val="20"/>
                <w:szCs w:val="20"/>
              </w:rPr>
            </w:pPr>
            <w:r w:rsidRPr="0018340F">
              <w:rPr>
                <w:rFonts w:ascii="Arial" w:hAnsi="Arial" w:cs="Arial"/>
                <w:sz w:val="20"/>
                <w:szCs w:val="20"/>
              </w:rPr>
              <w:t>Лечение повреждений (переломы, вывихи, ушибы, политравмы)</w:t>
            </w:r>
          </w:p>
          <w:p w:rsidR="00A255EB" w:rsidRPr="0018340F" w:rsidRDefault="00A255EB" w:rsidP="006F56B5">
            <w:pPr>
              <w:pStyle w:val="ListParagraph"/>
              <w:numPr>
                <w:ilvl w:val="0"/>
                <w:numId w:val="18"/>
              </w:numPr>
              <w:ind w:hanging="738"/>
              <w:jc w:val="both"/>
              <w:rPr>
                <w:rFonts w:ascii="Arial" w:hAnsi="Arial" w:cs="Arial"/>
                <w:sz w:val="20"/>
                <w:szCs w:val="20"/>
              </w:rPr>
            </w:pPr>
            <w:r w:rsidRPr="0018340F">
              <w:rPr>
                <w:rFonts w:ascii="Arial" w:hAnsi="Arial" w:cs="Arial"/>
                <w:sz w:val="20"/>
                <w:szCs w:val="20"/>
              </w:rPr>
              <w:t>Лечение внутренних и наружных кровотечений</w:t>
            </w:r>
          </w:p>
          <w:p w:rsidR="00A255EB" w:rsidRPr="0018340F" w:rsidRDefault="00A255EB" w:rsidP="006F56B5">
            <w:pPr>
              <w:pStyle w:val="ListParagraph"/>
              <w:numPr>
                <w:ilvl w:val="0"/>
                <w:numId w:val="18"/>
              </w:numPr>
              <w:ind w:hanging="738"/>
              <w:jc w:val="both"/>
              <w:rPr>
                <w:rFonts w:ascii="Arial" w:hAnsi="Arial" w:cs="Arial"/>
                <w:sz w:val="20"/>
                <w:szCs w:val="20"/>
              </w:rPr>
            </w:pPr>
            <w:r w:rsidRPr="0018340F">
              <w:rPr>
                <w:rFonts w:ascii="Arial" w:hAnsi="Arial" w:cs="Arial"/>
                <w:sz w:val="20"/>
                <w:szCs w:val="20"/>
              </w:rPr>
              <w:t>Лечение ожогов, обморожений и электротравм</w:t>
            </w:r>
          </w:p>
          <w:p w:rsidR="00A255EB" w:rsidRPr="0018340F" w:rsidRDefault="00A255EB" w:rsidP="006F56B5">
            <w:pPr>
              <w:pStyle w:val="ListParagraph"/>
              <w:numPr>
                <w:ilvl w:val="0"/>
                <w:numId w:val="18"/>
              </w:numPr>
              <w:ind w:hanging="738"/>
              <w:jc w:val="both"/>
              <w:rPr>
                <w:rFonts w:ascii="Arial" w:hAnsi="Arial" w:cs="Arial"/>
                <w:sz w:val="20"/>
                <w:szCs w:val="20"/>
              </w:rPr>
            </w:pPr>
            <w:r w:rsidRPr="0018340F">
              <w:rPr>
                <w:rFonts w:ascii="Arial" w:hAnsi="Arial" w:cs="Arial"/>
                <w:sz w:val="20"/>
                <w:szCs w:val="20"/>
              </w:rPr>
              <w:t>Лечение отравлений</w:t>
            </w:r>
          </w:p>
          <w:p w:rsidR="00A255EB" w:rsidRPr="0018340F" w:rsidRDefault="00A255EB" w:rsidP="006F56B5">
            <w:pPr>
              <w:pStyle w:val="ListParagraph"/>
              <w:numPr>
                <w:ilvl w:val="0"/>
                <w:numId w:val="18"/>
              </w:numPr>
              <w:ind w:hanging="738"/>
              <w:jc w:val="both"/>
              <w:rPr>
                <w:rFonts w:ascii="Arial" w:hAnsi="Arial" w:cs="Arial"/>
                <w:sz w:val="20"/>
                <w:szCs w:val="20"/>
              </w:rPr>
            </w:pPr>
            <w:r w:rsidRPr="0018340F">
              <w:rPr>
                <w:rFonts w:ascii="Arial" w:hAnsi="Arial" w:cs="Arial"/>
                <w:sz w:val="20"/>
                <w:szCs w:val="20"/>
              </w:rPr>
              <w:t>Лечение неотложных состояний, требующих реанимационных мероприятий и интенсивной терапии</w:t>
            </w:r>
          </w:p>
          <w:p w:rsidR="00A255EB" w:rsidRPr="00C11AB9" w:rsidRDefault="00A255EB" w:rsidP="006F56B5">
            <w:pPr>
              <w:pStyle w:val="ListParagraph"/>
              <w:numPr>
                <w:ilvl w:val="0"/>
                <w:numId w:val="18"/>
              </w:numPr>
              <w:ind w:hanging="738"/>
              <w:jc w:val="both"/>
              <w:rPr>
                <w:rFonts w:ascii="Arial" w:hAnsi="Arial" w:cs="Arial"/>
                <w:sz w:val="20"/>
                <w:szCs w:val="20"/>
              </w:rPr>
            </w:pPr>
            <w:r w:rsidRPr="0018340F">
              <w:rPr>
                <w:rFonts w:ascii="Arial" w:hAnsi="Arial" w:cs="Arial"/>
                <w:sz w:val="20"/>
                <w:szCs w:val="20"/>
              </w:rPr>
              <w:t>Проведение лабораторных и инструментальных исследований</w:t>
            </w:r>
            <w:r w:rsidRPr="00C11AB9">
              <w:rPr>
                <w:rFonts w:ascii="Arial" w:hAnsi="Arial" w:cs="Arial"/>
                <w:sz w:val="20"/>
                <w:szCs w:val="20"/>
              </w:rPr>
              <w:t xml:space="preserve">. </w:t>
            </w:r>
            <w:r w:rsidRPr="0018340F">
              <w:rPr>
                <w:rFonts w:ascii="Arial" w:hAnsi="Arial" w:cs="Arial"/>
                <w:sz w:val="20"/>
                <w:szCs w:val="20"/>
              </w:rPr>
              <w:t>Ангиографические исследования, в том числе коронарография, подлежат возмещению, если после данного исследования следует хирургическое вмешательство, предусмотренное Программой</w:t>
            </w:r>
          </w:p>
        </w:tc>
        <w:tc>
          <w:tcPr>
            <w:tcW w:w="2340" w:type="dxa"/>
            <w:shd w:val="clear" w:color="auto" w:fill="auto"/>
            <w:vAlign w:val="center"/>
          </w:tcPr>
          <w:p w:rsidR="00A255EB" w:rsidRPr="0018340F" w:rsidRDefault="00A255EB" w:rsidP="00CB0664">
            <w:pPr>
              <w:jc w:val="center"/>
              <w:rPr>
                <w:rFonts w:ascii="Arial" w:hAnsi="Arial" w:cs="Arial"/>
                <w:sz w:val="20"/>
                <w:szCs w:val="20"/>
                <w:lang w:val="en-US"/>
              </w:rPr>
            </w:pPr>
            <w:r w:rsidRPr="0018340F">
              <w:rPr>
                <w:rFonts w:ascii="Arial" w:hAnsi="Arial" w:cs="Arial"/>
                <w:sz w:val="20"/>
                <w:szCs w:val="20"/>
                <w:lang w:val="en-US"/>
              </w:rPr>
              <w:t>Հատուցվում է</w:t>
            </w:r>
            <w:r w:rsidRPr="0018340F">
              <w:rPr>
                <w:rFonts w:ascii="Arial" w:hAnsi="Arial" w:cs="Arial"/>
                <w:sz w:val="20"/>
                <w:szCs w:val="20"/>
              </w:rPr>
              <w:t>/</w:t>
            </w:r>
            <w:r w:rsidRPr="0018340F">
              <w:rPr>
                <w:rFonts w:ascii="Arial" w:hAnsi="Arial" w:cs="Arial"/>
                <w:sz w:val="20"/>
                <w:szCs w:val="20"/>
                <w:lang w:val="hy-AM"/>
              </w:rPr>
              <w:t xml:space="preserve"> Покрывается</w:t>
            </w:r>
          </w:p>
        </w:tc>
      </w:tr>
      <w:tr w:rsidR="00A255EB" w:rsidRPr="00C11AB9" w:rsidTr="009449D4">
        <w:trPr>
          <w:trHeight w:val="54"/>
        </w:trPr>
        <w:tc>
          <w:tcPr>
            <w:tcW w:w="4320" w:type="dxa"/>
            <w:tcBorders>
              <w:right w:val="single" w:sz="4" w:space="0" w:color="auto"/>
            </w:tcBorders>
            <w:shd w:val="clear" w:color="auto" w:fill="auto"/>
            <w:vAlign w:val="center"/>
          </w:tcPr>
          <w:p w:rsidR="00A255EB" w:rsidRPr="0018340F" w:rsidRDefault="00A255EB" w:rsidP="006F56B5">
            <w:pPr>
              <w:numPr>
                <w:ilvl w:val="2"/>
                <w:numId w:val="13"/>
              </w:numPr>
              <w:ind w:left="612" w:hanging="612"/>
              <w:jc w:val="both"/>
              <w:rPr>
                <w:rFonts w:ascii="Arial" w:hAnsi="Arial" w:cs="Arial"/>
                <w:sz w:val="20"/>
                <w:szCs w:val="20"/>
                <w:lang w:val="en-US"/>
              </w:rPr>
            </w:pPr>
            <w:r w:rsidRPr="0018340F">
              <w:rPr>
                <w:rFonts w:ascii="Arial" w:hAnsi="Arial" w:cs="Arial"/>
                <w:sz w:val="20"/>
                <w:szCs w:val="20"/>
                <w:lang w:val="en-US"/>
              </w:rPr>
              <w:t xml:space="preserve">Սրտանոթային միջամտություններ և </w:t>
            </w:r>
            <w:r w:rsidRPr="0018340F">
              <w:rPr>
                <w:rFonts w:ascii="Arial" w:hAnsi="Arial" w:cs="Arial"/>
                <w:sz w:val="20"/>
                <w:szCs w:val="20"/>
                <w:lang w:val="hy-AM"/>
              </w:rPr>
              <w:t>վիրահատություններ</w:t>
            </w:r>
            <w:r w:rsidRPr="0018340F">
              <w:rPr>
                <w:rFonts w:ascii="Arial" w:hAnsi="Arial" w:cs="Arial"/>
                <w:sz w:val="20"/>
                <w:szCs w:val="20"/>
                <w:lang w:val="en-US"/>
              </w:rPr>
              <w:t>.</w:t>
            </w:r>
          </w:p>
          <w:p w:rsidR="00A255EB" w:rsidRPr="0018340F" w:rsidRDefault="00A255EB" w:rsidP="006F56B5">
            <w:pPr>
              <w:pStyle w:val="ListParagraph"/>
              <w:numPr>
                <w:ilvl w:val="3"/>
                <w:numId w:val="13"/>
              </w:numPr>
              <w:ind w:left="1332" w:hanging="720"/>
              <w:jc w:val="both"/>
              <w:rPr>
                <w:rFonts w:ascii="Arial" w:hAnsi="Arial" w:cs="Arial"/>
                <w:sz w:val="20"/>
                <w:szCs w:val="20"/>
                <w:lang w:val="hy-AM"/>
              </w:rPr>
            </w:pPr>
            <w:r w:rsidRPr="0018340F">
              <w:rPr>
                <w:rFonts w:ascii="Arial" w:hAnsi="Arial" w:cs="Arial"/>
                <w:sz w:val="20"/>
                <w:szCs w:val="20"/>
                <w:lang w:val="en-US"/>
              </w:rPr>
              <w:t>Կորոնար</w:t>
            </w:r>
            <w:r w:rsidRPr="0018340F">
              <w:rPr>
                <w:rFonts w:ascii="Arial" w:hAnsi="Arial" w:cs="Arial"/>
                <w:sz w:val="20"/>
                <w:szCs w:val="20"/>
                <w:lang w:val="hy-AM"/>
              </w:rPr>
              <w:t xml:space="preserve"> զարկերակների ստենտավորում (դեղապատ և/կամ ոչ դեղապատ ստենտով)</w:t>
            </w:r>
          </w:p>
          <w:p w:rsidR="00A255EB" w:rsidRPr="0018340F" w:rsidRDefault="00A255EB" w:rsidP="006F56B5">
            <w:pPr>
              <w:pStyle w:val="ListParagraph"/>
              <w:numPr>
                <w:ilvl w:val="3"/>
                <w:numId w:val="13"/>
              </w:numPr>
              <w:ind w:left="1332" w:hanging="720"/>
              <w:jc w:val="both"/>
              <w:rPr>
                <w:rFonts w:ascii="Arial" w:hAnsi="Arial" w:cs="Arial"/>
                <w:sz w:val="20"/>
                <w:szCs w:val="20"/>
                <w:lang w:val="hy-AM"/>
              </w:rPr>
            </w:pPr>
            <w:r w:rsidRPr="0018340F">
              <w:rPr>
                <w:rFonts w:ascii="Arial" w:hAnsi="Arial" w:cs="Arial"/>
                <w:sz w:val="20"/>
                <w:szCs w:val="20"/>
                <w:lang w:val="en-US"/>
              </w:rPr>
              <w:t>Ա</w:t>
            </w:r>
            <w:r w:rsidRPr="0018340F">
              <w:rPr>
                <w:rFonts w:ascii="Arial" w:hAnsi="Arial" w:cs="Arial"/>
                <w:sz w:val="20"/>
                <w:szCs w:val="20"/>
                <w:lang w:val="hy-AM"/>
              </w:rPr>
              <w:t xml:space="preserve">նգիոպլաստիկա դեղապատ </w:t>
            </w:r>
            <w:r w:rsidRPr="0018340F">
              <w:rPr>
                <w:rFonts w:ascii="Arial" w:hAnsi="Arial" w:cs="Arial"/>
                <w:sz w:val="20"/>
                <w:szCs w:val="20"/>
                <w:lang w:val="en-US"/>
              </w:rPr>
              <w:t>բալոնով</w:t>
            </w:r>
          </w:p>
          <w:p w:rsidR="00A255EB" w:rsidRPr="0018340F" w:rsidRDefault="00A255EB" w:rsidP="006F56B5">
            <w:pPr>
              <w:pStyle w:val="ListParagraph"/>
              <w:numPr>
                <w:ilvl w:val="3"/>
                <w:numId w:val="13"/>
              </w:numPr>
              <w:ind w:left="1332" w:hanging="720"/>
              <w:jc w:val="both"/>
              <w:rPr>
                <w:rFonts w:ascii="Arial" w:hAnsi="Arial" w:cs="Arial"/>
                <w:sz w:val="20"/>
                <w:szCs w:val="20"/>
                <w:lang w:val="hy-AM"/>
              </w:rPr>
            </w:pPr>
            <w:r w:rsidRPr="0018340F">
              <w:rPr>
                <w:rFonts w:ascii="Arial" w:hAnsi="Arial" w:cs="Arial"/>
                <w:sz w:val="20"/>
                <w:szCs w:val="20"/>
                <w:lang w:val="hy-AM"/>
              </w:rPr>
              <w:t>Աորտակորոնար շունտավորում</w:t>
            </w:r>
          </w:p>
          <w:p w:rsidR="00A255EB" w:rsidRPr="0018340F" w:rsidRDefault="00A255EB" w:rsidP="006F56B5">
            <w:pPr>
              <w:pStyle w:val="ListParagraph"/>
              <w:numPr>
                <w:ilvl w:val="3"/>
                <w:numId w:val="13"/>
              </w:numPr>
              <w:ind w:left="1332" w:hanging="720"/>
              <w:jc w:val="both"/>
              <w:rPr>
                <w:rFonts w:ascii="Arial" w:hAnsi="Arial" w:cs="Arial"/>
                <w:sz w:val="20"/>
                <w:szCs w:val="20"/>
                <w:lang w:val="hy-AM"/>
              </w:rPr>
            </w:pPr>
            <w:r w:rsidRPr="0018340F">
              <w:rPr>
                <w:rFonts w:ascii="Arial" w:hAnsi="Arial" w:cs="Arial"/>
                <w:sz w:val="20"/>
                <w:szCs w:val="20"/>
                <w:lang w:val="hy-AM"/>
              </w:rPr>
              <w:t xml:space="preserve">Աորտայի պրոթեզավորում (անհետաձգելի դեպքերում՝ աորտայի անևրիզմայի շերտազատում) </w:t>
            </w:r>
          </w:p>
        </w:tc>
        <w:tc>
          <w:tcPr>
            <w:tcW w:w="4050" w:type="dxa"/>
            <w:tcBorders>
              <w:left w:val="single" w:sz="4" w:space="0" w:color="auto"/>
            </w:tcBorders>
            <w:shd w:val="clear" w:color="auto" w:fill="auto"/>
          </w:tcPr>
          <w:p w:rsidR="00A255EB" w:rsidRPr="0018340F" w:rsidRDefault="00A255EB" w:rsidP="006F56B5">
            <w:pPr>
              <w:pStyle w:val="ListParagraph"/>
              <w:numPr>
                <w:ilvl w:val="0"/>
                <w:numId w:val="18"/>
              </w:numPr>
              <w:ind w:hanging="738"/>
              <w:jc w:val="both"/>
              <w:rPr>
                <w:rFonts w:ascii="Arial" w:hAnsi="Arial" w:cs="Arial"/>
                <w:sz w:val="20"/>
                <w:szCs w:val="20"/>
                <w:lang w:val="en-US"/>
              </w:rPr>
            </w:pPr>
            <w:r w:rsidRPr="0018340F">
              <w:rPr>
                <w:rFonts w:ascii="Arial" w:hAnsi="Arial" w:cs="Arial"/>
                <w:sz w:val="20"/>
                <w:szCs w:val="20"/>
              </w:rPr>
              <w:t xml:space="preserve">Сердечнососудистые </w:t>
            </w:r>
            <w:r w:rsidRPr="0018340F">
              <w:rPr>
                <w:rFonts w:ascii="Arial" w:hAnsi="Arial" w:cs="Arial"/>
                <w:sz w:val="20"/>
                <w:szCs w:val="20"/>
                <w:lang w:val="en-US"/>
              </w:rPr>
              <w:t>вмешательства и</w:t>
            </w:r>
            <w:r w:rsidRPr="0018340F">
              <w:rPr>
                <w:rFonts w:ascii="Arial" w:hAnsi="Arial" w:cs="Arial"/>
                <w:sz w:val="20"/>
                <w:szCs w:val="20"/>
              </w:rPr>
              <w:t xml:space="preserve"> операции</w:t>
            </w:r>
            <w:r w:rsidRPr="0018340F">
              <w:rPr>
                <w:rFonts w:ascii="Arial" w:hAnsi="Arial" w:cs="Arial"/>
                <w:sz w:val="20"/>
                <w:szCs w:val="20"/>
                <w:lang w:val="hy-AM"/>
              </w:rPr>
              <w:t>:</w:t>
            </w:r>
          </w:p>
          <w:p w:rsidR="00A255EB" w:rsidRPr="0018340F" w:rsidRDefault="00A255EB" w:rsidP="006F56B5">
            <w:pPr>
              <w:pStyle w:val="ListParagraph"/>
              <w:numPr>
                <w:ilvl w:val="3"/>
                <w:numId w:val="17"/>
              </w:numPr>
              <w:ind w:hanging="839"/>
              <w:jc w:val="both"/>
              <w:rPr>
                <w:rFonts w:ascii="Arial" w:hAnsi="Arial" w:cs="Arial"/>
                <w:sz w:val="20"/>
                <w:szCs w:val="20"/>
                <w:lang w:val="hy-AM"/>
              </w:rPr>
            </w:pPr>
            <w:r w:rsidRPr="0018340F">
              <w:rPr>
                <w:rFonts w:ascii="Arial" w:hAnsi="Arial" w:cs="Arial"/>
                <w:sz w:val="20"/>
                <w:szCs w:val="20"/>
              </w:rPr>
              <w:t>Стентирование коронарных артерий (</w:t>
            </w:r>
            <w:r w:rsidRPr="0018340F">
              <w:rPr>
                <w:rFonts w:ascii="Arial" w:hAnsi="Arial" w:cs="Arial"/>
                <w:sz w:val="20"/>
                <w:szCs w:val="20"/>
                <w:lang w:val="hy-AM"/>
              </w:rPr>
              <w:t xml:space="preserve">со стентом с лекарственным покрытием и/или без </w:t>
            </w:r>
            <w:r w:rsidRPr="0018340F">
              <w:rPr>
                <w:rFonts w:ascii="Arial" w:hAnsi="Arial" w:cs="Arial"/>
                <w:sz w:val="20"/>
                <w:szCs w:val="20"/>
              </w:rPr>
              <w:t xml:space="preserve"> </w:t>
            </w:r>
            <w:r w:rsidRPr="0018340F">
              <w:rPr>
                <w:rFonts w:ascii="Arial" w:hAnsi="Arial" w:cs="Arial"/>
                <w:sz w:val="20"/>
                <w:szCs w:val="20"/>
                <w:lang w:val="hy-AM"/>
              </w:rPr>
              <w:t>лекарственного покрытия</w:t>
            </w:r>
            <w:r w:rsidRPr="0018340F">
              <w:rPr>
                <w:rFonts w:ascii="Arial" w:hAnsi="Arial" w:cs="Arial"/>
                <w:sz w:val="20"/>
                <w:szCs w:val="20"/>
              </w:rPr>
              <w:t>)</w:t>
            </w:r>
          </w:p>
          <w:p w:rsidR="00A255EB" w:rsidRPr="0018340F" w:rsidRDefault="00A255EB" w:rsidP="006F56B5">
            <w:pPr>
              <w:pStyle w:val="ListParagraph"/>
              <w:numPr>
                <w:ilvl w:val="3"/>
                <w:numId w:val="17"/>
              </w:numPr>
              <w:ind w:hanging="839"/>
              <w:jc w:val="both"/>
              <w:rPr>
                <w:rFonts w:ascii="Arial" w:hAnsi="Arial" w:cs="Arial"/>
                <w:sz w:val="20"/>
                <w:szCs w:val="20"/>
              </w:rPr>
            </w:pPr>
            <w:r w:rsidRPr="0018340F">
              <w:rPr>
                <w:rFonts w:ascii="Arial" w:hAnsi="Arial" w:cs="Arial"/>
                <w:sz w:val="20"/>
                <w:szCs w:val="20"/>
              </w:rPr>
              <w:t xml:space="preserve">Aнгиопластика балоном с лекарственным покрытием </w:t>
            </w:r>
          </w:p>
          <w:p w:rsidR="00A255EB" w:rsidRPr="0018340F" w:rsidRDefault="00A255EB" w:rsidP="006F56B5">
            <w:pPr>
              <w:pStyle w:val="ListParagraph"/>
              <w:numPr>
                <w:ilvl w:val="3"/>
                <w:numId w:val="17"/>
              </w:numPr>
              <w:ind w:hanging="839"/>
              <w:jc w:val="both"/>
              <w:rPr>
                <w:rFonts w:ascii="Arial" w:hAnsi="Arial" w:cs="Arial"/>
                <w:sz w:val="20"/>
                <w:szCs w:val="20"/>
              </w:rPr>
            </w:pPr>
            <w:r w:rsidRPr="0018340F">
              <w:rPr>
                <w:rFonts w:ascii="Arial" w:hAnsi="Arial" w:cs="Arial"/>
                <w:sz w:val="20"/>
                <w:szCs w:val="20"/>
              </w:rPr>
              <w:t xml:space="preserve">Аорто-коронарное шунтирование </w:t>
            </w:r>
          </w:p>
          <w:p w:rsidR="00A255EB" w:rsidRPr="00A355D9" w:rsidRDefault="00A255EB" w:rsidP="006F56B5">
            <w:pPr>
              <w:pStyle w:val="ListParagraph"/>
              <w:numPr>
                <w:ilvl w:val="3"/>
                <w:numId w:val="17"/>
              </w:numPr>
              <w:ind w:hanging="839"/>
              <w:jc w:val="both"/>
              <w:rPr>
                <w:rFonts w:ascii="Arial" w:hAnsi="Arial" w:cs="Arial"/>
                <w:sz w:val="20"/>
                <w:szCs w:val="20"/>
              </w:rPr>
            </w:pPr>
            <w:r w:rsidRPr="0018340F">
              <w:rPr>
                <w:rFonts w:ascii="Arial" w:hAnsi="Arial" w:cs="Arial"/>
                <w:sz w:val="20"/>
                <w:szCs w:val="20"/>
              </w:rPr>
              <w:t>Протезирование аорты (при неотложных случаях - отслоение аневризмы аорты)</w:t>
            </w:r>
          </w:p>
        </w:tc>
        <w:tc>
          <w:tcPr>
            <w:tcW w:w="2340" w:type="dxa"/>
            <w:shd w:val="clear" w:color="auto" w:fill="auto"/>
            <w:vAlign w:val="center"/>
          </w:tcPr>
          <w:p w:rsidR="00A255EB" w:rsidRPr="0018340F" w:rsidRDefault="00A255EB" w:rsidP="00CB0664">
            <w:pPr>
              <w:ind w:firstLine="30"/>
              <w:jc w:val="center"/>
              <w:rPr>
                <w:rFonts w:ascii="Arial" w:hAnsi="Arial" w:cs="Arial"/>
                <w:sz w:val="20"/>
                <w:szCs w:val="20"/>
                <w:lang w:val="hy-AM"/>
              </w:rPr>
            </w:pPr>
            <w:r w:rsidRPr="00C11AB9">
              <w:rPr>
                <w:rFonts w:ascii="Arial" w:hAnsi="Arial" w:cs="Arial"/>
                <w:sz w:val="20"/>
                <w:szCs w:val="20"/>
              </w:rPr>
              <w:t xml:space="preserve">1,500,000 </w:t>
            </w:r>
            <w:r w:rsidRPr="0018340F">
              <w:rPr>
                <w:rFonts w:ascii="Arial" w:hAnsi="Arial" w:cs="Arial"/>
                <w:sz w:val="20"/>
                <w:szCs w:val="20"/>
                <w:lang w:val="en-US"/>
              </w:rPr>
              <w:t>ՀՀ</w:t>
            </w:r>
            <w:r w:rsidRPr="00C11AB9">
              <w:rPr>
                <w:rFonts w:ascii="Arial" w:hAnsi="Arial" w:cs="Arial"/>
                <w:sz w:val="20"/>
                <w:szCs w:val="20"/>
              </w:rPr>
              <w:t xml:space="preserve"> </w:t>
            </w:r>
            <w:r w:rsidRPr="0018340F">
              <w:rPr>
                <w:rFonts w:ascii="Arial" w:hAnsi="Arial" w:cs="Arial"/>
                <w:sz w:val="20"/>
                <w:szCs w:val="20"/>
                <w:lang w:val="en-US"/>
              </w:rPr>
              <w:t>դրամի</w:t>
            </w:r>
            <w:r w:rsidRPr="00C11AB9">
              <w:rPr>
                <w:rFonts w:ascii="Arial" w:hAnsi="Arial" w:cs="Arial"/>
                <w:sz w:val="20"/>
                <w:szCs w:val="20"/>
              </w:rPr>
              <w:t xml:space="preserve"> </w:t>
            </w:r>
            <w:r w:rsidRPr="0018340F">
              <w:rPr>
                <w:rFonts w:ascii="Arial" w:hAnsi="Arial" w:cs="Arial"/>
                <w:sz w:val="20"/>
                <w:szCs w:val="20"/>
                <w:lang w:val="en-US"/>
              </w:rPr>
              <w:t>սահմաններում</w:t>
            </w:r>
            <w:r w:rsidRPr="00C11AB9">
              <w:rPr>
                <w:rFonts w:ascii="Arial" w:hAnsi="Arial" w:cs="Arial"/>
                <w:sz w:val="20"/>
                <w:szCs w:val="20"/>
              </w:rPr>
              <w:t xml:space="preserve"> /</w:t>
            </w:r>
            <w:r w:rsidRPr="0018340F">
              <w:rPr>
                <w:rFonts w:ascii="Arial" w:hAnsi="Arial" w:cs="Arial"/>
                <w:sz w:val="20"/>
                <w:szCs w:val="20"/>
                <w:lang w:val="hy-AM"/>
              </w:rPr>
              <w:t xml:space="preserve"> До </w:t>
            </w:r>
            <w:r w:rsidRPr="00C11AB9">
              <w:rPr>
                <w:rFonts w:ascii="Arial" w:hAnsi="Arial" w:cs="Arial"/>
                <w:sz w:val="20"/>
                <w:szCs w:val="20"/>
              </w:rPr>
              <w:t xml:space="preserve">1,500,000 </w:t>
            </w:r>
            <w:r w:rsidRPr="0018340F">
              <w:rPr>
                <w:rFonts w:ascii="Arial" w:hAnsi="Arial" w:cs="Arial"/>
                <w:sz w:val="20"/>
                <w:szCs w:val="20"/>
                <w:lang w:val="hy-AM"/>
              </w:rPr>
              <w:t>драм РА</w:t>
            </w:r>
          </w:p>
        </w:tc>
      </w:tr>
      <w:tr w:rsidR="00A255EB" w:rsidRPr="00167AC4" w:rsidTr="009449D4">
        <w:trPr>
          <w:trHeight w:val="20"/>
        </w:trPr>
        <w:tc>
          <w:tcPr>
            <w:tcW w:w="4320" w:type="dxa"/>
            <w:tcBorders>
              <w:right w:val="single" w:sz="4" w:space="0" w:color="auto"/>
            </w:tcBorders>
            <w:shd w:val="clear" w:color="auto" w:fill="auto"/>
            <w:vAlign w:val="center"/>
          </w:tcPr>
          <w:p w:rsidR="00A255EB" w:rsidRPr="0018340F" w:rsidRDefault="00A255EB" w:rsidP="006F56B5">
            <w:pPr>
              <w:numPr>
                <w:ilvl w:val="2"/>
                <w:numId w:val="13"/>
              </w:numPr>
              <w:ind w:left="612" w:hanging="612"/>
              <w:jc w:val="both"/>
              <w:rPr>
                <w:rFonts w:ascii="Arial" w:hAnsi="Arial" w:cs="Arial"/>
                <w:sz w:val="20"/>
                <w:szCs w:val="20"/>
                <w:lang w:val="en-US"/>
              </w:rPr>
            </w:pPr>
            <w:r w:rsidRPr="0018340F">
              <w:rPr>
                <w:rFonts w:ascii="Arial" w:hAnsi="Arial" w:cs="Arial"/>
                <w:sz w:val="20"/>
                <w:szCs w:val="20"/>
                <w:lang w:val="hy-AM"/>
              </w:rPr>
              <w:t xml:space="preserve">Անոթային վիրահատություններ </w:t>
            </w:r>
            <w:r w:rsidRPr="0018340F">
              <w:rPr>
                <w:rFonts w:ascii="Arial" w:hAnsi="Arial" w:cs="Arial"/>
                <w:sz w:val="20"/>
                <w:szCs w:val="20"/>
                <w:lang w:val="en-US"/>
              </w:rPr>
              <w:t>և միջամտություններ</w:t>
            </w:r>
          </w:p>
        </w:tc>
        <w:tc>
          <w:tcPr>
            <w:tcW w:w="4050" w:type="dxa"/>
            <w:tcBorders>
              <w:left w:val="single" w:sz="4" w:space="0" w:color="auto"/>
            </w:tcBorders>
            <w:shd w:val="clear" w:color="auto" w:fill="auto"/>
            <w:vAlign w:val="center"/>
          </w:tcPr>
          <w:p w:rsidR="00A255EB" w:rsidRPr="0018340F" w:rsidRDefault="00A255EB" w:rsidP="006F56B5">
            <w:pPr>
              <w:pStyle w:val="ListParagraph"/>
              <w:numPr>
                <w:ilvl w:val="0"/>
                <w:numId w:val="18"/>
              </w:numPr>
              <w:ind w:hanging="738"/>
              <w:jc w:val="both"/>
              <w:rPr>
                <w:rFonts w:ascii="Arial" w:hAnsi="Arial" w:cs="Arial"/>
                <w:sz w:val="20"/>
                <w:szCs w:val="20"/>
                <w:lang w:val="en-US"/>
              </w:rPr>
            </w:pPr>
            <w:r w:rsidRPr="0018340F">
              <w:rPr>
                <w:rFonts w:ascii="Arial" w:hAnsi="Arial" w:cs="Arial"/>
                <w:sz w:val="20"/>
                <w:szCs w:val="20"/>
              </w:rPr>
              <w:t>Сосудистые операции и вмешательства</w:t>
            </w:r>
          </w:p>
        </w:tc>
        <w:tc>
          <w:tcPr>
            <w:tcW w:w="2340" w:type="dxa"/>
            <w:shd w:val="clear" w:color="auto" w:fill="auto"/>
            <w:vAlign w:val="center"/>
          </w:tcPr>
          <w:p w:rsidR="00A255EB" w:rsidRPr="0018340F" w:rsidRDefault="00A255EB" w:rsidP="00CB0664">
            <w:pPr>
              <w:jc w:val="center"/>
              <w:rPr>
                <w:rFonts w:ascii="Arial" w:hAnsi="Arial" w:cs="Arial"/>
                <w:sz w:val="20"/>
                <w:szCs w:val="20"/>
                <w:lang w:val="en-US"/>
              </w:rPr>
            </w:pPr>
            <w:r w:rsidRPr="0018340F">
              <w:rPr>
                <w:rFonts w:ascii="Arial" w:hAnsi="Arial" w:cs="Arial"/>
                <w:sz w:val="20"/>
                <w:szCs w:val="20"/>
                <w:lang w:val="en-US"/>
              </w:rPr>
              <w:t>600,000 ՀՀ դրամի սահմաններում /</w:t>
            </w:r>
            <w:r w:rsidRPr="0018340F">
              <w:rPr>
                <w:rFonts w:ascii="Arial" w:hAnsi="Arial" w:cs="Arial"/>
                <w:sz w:val="20"/>
                <w:szCs w:val="20"/>
                <w:lang w:val="hy-AM"/>
              </w:rPr>
              <w:t xml:space="preserve"> До </w:t>
            </w:r>
            <w:r w:rsidRPr="0018340F">
              <w:rPr>
                <w:rFonts w:ascii="Arial" w:hAnsi="Arial" w:cs="Arial"/>
                <w:sz w:val="20"/>
                <w:szCs w:val="20"/>
                <w:lang w:val="en-US"/>
              </w:rPr>
              <w:t xml:space="preserve">600,000 </w:t>
            </w:r>
            <w:r w:rsidRPr="0018340F">
              <w:rPr>
                <w:rFonts w:ascii="Arial" w:hAnsi="Arial" w:cs="Arial"/>
                <w:sz w:val="20"/>
                <w:szCs w:val="20"/>
                <w:lang w:val="hy-AM"/>
              </w:rPr>
              <w:t>драм РА</w:t>
            </w:r>
          </w:p>
        </w:tc>
      </w:tr>
      <w:tr w:rsidR="00A255EB" w:rsidRPr="00C11AB9" w:rsidTr="009449D4">
        <w:trPr>
          <w:trHeight w:val="20"/>
        </w:trPr>
        <w:tc>
          <w:tcPr>
            <w:tcW w:w="4320" w:type="dxa"/>
            <w:tcBorders>
              <w:right w:val="single" w:sz="4" w:space="0" w:color="auto"/>
            </w:tcBorders>
            <w:shd w:val="clear" w:color="auto" w:fill="auto"/>
            <w:vAlign w:val="center"/>
          </w:tcPr>
          <w:p w:rsidR="00A255EB" w:rsidRPr="0018340F" w:rsidRDefault="00A255EB" w:rsidP="006F56B5">
            <w:pPr>
              <w:numPr>
                <w:ilvl w:val="2"/>
                <w:numId w:val="13"/>
              </w:numPr>
              <w:ind w:left="612" w:hanging="612"/>
              <w:jc w:val="both"/>
              <w:rPr>
                <w:rFonts w:ascii="Arial" w:hAnsi="Arial" w:cs="Arial"/>
                <w:sz w:val="20"/>
                <w:szCs w:val="20"/>
                <w:lang w:val="hy-AM"/>
              </w:rPr>
            </w:pPr>
            <w:r w:rsidRPr="0018340F">
              <w:rPr>
                <w:rFonts w:ascii="Arial" w:hAnsi="Arial" w:cs="Arial"/>
                <w:sz w:val="20"/>
                <w:szCs w:val="20"/>
                <w:lang w:val="en-US"/>
              </w:rPr>
              <w:t>Նյարդավիրաբուժական</w:t>
            </w:r>
            <w:r w:rsidRPr="0018340F">
              <w:rPr>
                <w:rFonts w:ascii="Arial" w:hAnsi="Arial" w:cs="Arial"/>
                <w:sz w:val="20"/>
                <w:szCs w:val="20"/>
                <w:lang w:val="hy-AM"/>
              </w:rPr>
              <w:t xml:space="preserve"> վիրահատություններ և միջամտություններ</w:t>
            </w:r>
          </w:p>
        </w:tc>
        <w:tc>
          <w:tcPr>
            <w:tcW w:w="4050" w:type="dxa"/>
            <w:tcBorders>
              <w:left w:val="single" w:sz="4" w:space="0" w:color="auto"/>
            </w:tcBorders>
            <w:shd w:val="clear" w:color="auto" w:fill="auto"/>
          </w:tcPr>
          <w:p w:rsidR="00A255EB" w:rsidRPr="0018340F" w:rsidRDefault="00A255EB" w:rsidP="006F56B5">
            <w:pPr>
              <w:pStyle w:val="ListParagraph"/>
              <w:numPr>
                <w:ilvl w:val="0"/>
                <w:numId w:val="18"/>
              </w:numPr>
              <w:ind w:hanging="738"/>
              <w:jc w:val="both"/>
              <w:rPr>
                <w:rFonts w:ascii="Arial" w:hAnsi="Arial" w:cs="Arial"/>
                <w:sz w:val="20"/>
                <w:szCs w:val="20"/>
              </w:rPr>
            </w:pPr>
            <w:r w:rsidRPr="0018340F">
              <w:rPr>
                <w:rFonts w:ascii="Arial" w:hAnsi="Arial" w:cs="Arial"/>
                <w:sz w:val="20"/>
                <w:szCs w:val="20"/>
              </w:rPr>
              <w:t>Нейрохирургические операции и вмешательства.</w:t>
            </w:r>
          </w:p>
        </w:tc>
        <w:tc>
          <w:tcPr>
            <w:tcW w:w="2340" w:type="dxa"/>
            <w:shd w:val="clear" w:color="auto" w:fill="auto"/>
            <w:vAlign w:val="center"/>
          </w:tcPr>
          <w:p w:rsidR="00A255EB" w:rsidRPr="0018340F" w:rsidRDefault="00A255EB" w:rsidP="00CB0664">
            <w:pPr>
              <w:jc w:val="center"/>
              <w:rPr>
                <w:rFonts w:ascii="Arial" w:hAnsi="Arial" w:cs="Arial"/>
                <w:sz w:val="20"/>
                <w:szCs w:val="20"/>
                <w:lang w:val="hy-AM"/>
              </w:rPr>
            </w:pPr>
          </w:p>
          <w:p w:rsidR="00A255EB" w:rsidRPr="00C11AB9" w:rsidRDefault="00A255EB" w:rsidP="00CB0664">
            <w:pPr>
              <w:jc w:val="center"/>
              <w:rPr>
                <w:rFonts w:ascii="Arial" w:hAnsi="Arial" w:cs="Arial"/>
                <w:sz w:val="20"/>
                <w:szCs w:val="20"/>
                <w:lang w:val="hy-AM"/>
              </w:rPr>
            </w:pPr>
            <w:r w:rsidRPr="00C11AB9">
              <w:rPr>
                <w:rFonts w:ascii="Arial" w:hAnsi="Arial" w:cs="Arial"/>
                <w:sz w:val="20"/>
                <w:szCs w:val="20"/>
                <w:lang w:val="hy-AM"/>
              </w:rPr>
              <w:t>600,000 ՀՀ դրամի սահմաններում /</w:t>
            </w:r>
            <w:r w:rsidRPr="0018340F">
              <w:rPr>
                <w:rFonts w:ascii="Arial" w:hAnsi="Arial" w:cs="Arial"/>
                <w:sz w:val="20"/>
                <w:szCs w:val="20"/>
                <w:lang w:val="hy-AM"/>
              </w:rPr>
              <w:t xml:space="preserve"> До </w:t>
            </w:r>
            <w:r w:rsidRPr="00C11AB9">
              <w:rPr>
                <w:rFonts w:ascii="Arial" w:hAnsi="Arial" w:cs="Arial"/>
                <w:sz w:val="20"/>
                <w:szCs w:val="20"/>
                <w:lang w:val="hy-AM"/>
              </w:rPr>
              <w:t xml:space="preserve">600,000 </w:t>
            </w:r>
            <w:r w:rsidRPr="0018340F">
              <w:rPr>
                <w:rFonts w:ascii="Arial" w:hAnsi="Arial" w:cs="Arial"/>
                <w:sz w:val="20"/>
                <w:szCs w:val="20"/>
                <w:lang w:val="hy-AM"/>
              </w:rPr>
              <w:t>драм РА</w:t>
            </w:r>
          </w:p>
        </w:tc>
      </w:tr>
      <w:tr w:rsidR="00A255EB" w:rsidRPr="0018340F" w:rsidTr="009449D4">
        <w:trPr>
          <w:trHeight w:val="20"/>
        </w:trPr>
        <w:tc>
          <w:tcPr>
            <w:tcW w:w="4320" w:type="dxa"/>
            <w:tcBorders>
              <w:right w:val="single" w:sz="4" w:space="0" w:color="auto"/>
            </w:tcBorders>
            <w:shd w:val="clear" w:color="auto" w:fill="auto"/>
            <w:vAlign w:val="center"/>
          </w:tcPr>
          <w:p w:rsidR="00A255EB" w:rsidRPr="0018340F" w:rsidRDefault="00A255EB" w:rsidP="006F56B5">
            <w:pPr>
              <w:numPr>
                <w:ilvl w:val="2"/>
                <w:numId w:val="13"/>
              </w:numPr>
              <w:ind w:left="612" w:hanging="612"/>
              <w:jc w:val="both"/>
              <w:rPr>
                <w:rFonts w:ascii="Arial" w:hAnsi="Arial" w:cs="Arial"/>
                <w:sz w:val="20"/>
                <w:szCs w:val="20"/>
                <w:lang w:val="hy-AM"/>
              </w:rPr>
            </w:pPr>
            <w:r w:rsidRPr="0018340F">
              <w:rPr>
                <w:rFonts w:ascii="Arial" w:hAnsi="Arial" w:cs="Arial"/>
                <w:sz w:val="20"/>
                <w:szCs w:val="20"/>
                <w:lang w:val="en-US"/>
              </w:rPr>
              <w:lastRenderedPageBreak/>
              <w:t>Չարորակ</w:t>
            </w:r>
            <w:r w:rsidRPr="0018340F">
              <w:rPr>
                <w:rFonts w:ascii="Arial" w:hAnsi="Arial" w:cs="Arial"/>
                <w:sz w:val="20"/>
                <w:szCs w:val="20"/>
                <w:lang w:val="hy-AM"/>
              </w:rPr>
              <w:t xml:space="preserve"> ուռուցքային հիվանդությունների բուժում</w:t>
            </w:r>
          </w:p>
        </w:tc>
        <w:tc>
          <w:tcPr>
            <w:tcW w:w="4050" w:type="dxa"/>
            <w:tcBorders>
              <w:left w:val="single" w:sz="4" w:space="0" w:color="auto"/>
            </w:tcBorders>
            <w:shd w:val="clear" w:color="auto" w:fill="auto"/>
            <w:vAlign w:val="center"/>
          </w:tcPr>
          <w:p w:rsidR="00A255EB" w:rsidRPr="0018340F" w:rsidRDefault="00A255EB" w:rsidP="006F56B5">
            <w:pPr>
              <w:pStyle w:val="ListParagraph"/>
              <w:numPr>
                <w:ilvl w:val="0"/>
                <w:numId w:val="18"/>
              </w:numPr>
              <w:ind w:hanging="738"/>
              <w:jc w:val="both"/>
              <w:rPr>
                <w:rFonts w:ascii="Arial" w:hAnsi="Arial" w:cs="Arial"/>
                <w:sz w:val="20"/>
                <w:szCs w:val="20"/>
              </w:rPr>
            </w:pPr>
            <w:r w:rsidRPr="0018340F">
              <w:rPr>
                <w:rFonts w:ascii="Arial" w:hAnsi="Arial" w:cs="Arial"/>
                <w:sz w:val="20"/>
                <w:szCs w:val="20"/>
              </w:rPr>
              <w:t>Лечение злокачественных онкологических заболеваний</w:t>
            </w:r>
          </w:p>
        </w:tc>
        <w:tc>
          <w:tcPr>
            <w:tcW w:w="2340" w:type="dxa"/>
            <w:shd w:val="clear" w:color="auto" w:fill="auto"/>
            <w:vAlign w:val="center"/>
          </w:tcPr>
          <w:p w:rsidR="00A255EB" w:rsidRPr="00167AC4" w:rsidRDefault="00A255EB" w:rsidP="00CB0664">
            <w:pPr>
              <w:jc w:val="center"/>
              <w:rPr>
                <w:rFonts w:ascii="Arial" w:hAnsi="Arial" w:cs="Arial"/>
                <w:sz w:val="20"/>
                <w:szCs w:val="20"/>
              </w:rPr>
            </w:pPr>
            <w:r w:rsidRPr="00167AC4">
              <w:rPr>
                <w:rFonts w:ascii="Arial" w:hAnsi="Arial" w:cs="Arial"/>
                <w:sz w:val="20"/>
                <w:szCs w:val="20"/>
              </w:rPr>
              <w:t xml:space="preserve">500,000 </w:t>
            </w:r>
            <w:r w:rsidRPr="0018340F">
              <w:rPr>
                <w:rFonts w:ascii="Arial" w:hAnsi="Arial" w:cs="Arial"/>
                <w:sz w:val="20"/>
                <w:szCs w:val="20"/>
                <w:lang w:val="en-US"/>
              </w:rPr>
              <w:t>ՀՀ</w:t>
            </w:r>
            <w:r w:rsidRPr="00167AC4">
              <w:rPr>
                <w:rFonts w:ascii="Arial" w:hAnsi="Arial" w:cs="Arial"/>
                <w:sz w:val="20"/>
                <w:szCs w:val="20"/>
              </w:rPr>
              <w:t xml:space="preserve"> </w:t>
            </w:r>
            <w:r w:rsidRPr="0018340F">
              <w:rPr>
                <w:rFonts w:ascii="Arial" w:hAnsi="Arial" w:cs="Arial"/>
                <w:sz w:val="20"/>
                <w:szCs w:val="20"/>
                <w:lang w:val="en-US"/>
              </w:rPr>
              <w:t>դրամի</w:t>
            </w:r>
            <w:r w:rsidRPr="00167AC4">
              <w:rPr>
                <w:rFonts w:ascii="Arial" w:hAnsi="Arial" w:cs="Arial"/>
                <w:sz w:val="20"/>
                <w:szCs w:val="20"/>
              </w:rPr>
              <w:t xml:space="preserve"> </w:t>
            </w:r>
            <w:r w:rsidRPr="0018340F">
              <w:rPr>
                <w:rFonts w:ascii="Arial" w:hAnsi="Arial" w:cs="Arial"/>
                <w:sz w:val="20"/>
                <w:szCs w:val="20"/>
                <w:lang w:val="en-US"/>
              </w:rPr>
              <w:t>սահմաններում</w:t>
            </w:r>
            <w:r w:rsidRPr="00167AC4">
              <w:rPr>
                <w:rFonts w:ascii="Arial" w:hAnsi="Arial" w:cs="Arial"/>
                <w:sz w:val="20"/>
                <w:szCs w:val="20"/>
              </w:rPr>
              <w:t xml:space="preserve"> / </w:t>
            </w:r>
            <w:r w:rsidRPr="0018340F">
              <w:rPr>
                <w:rFonts w:ascii="Arial" w:hAnsi="Arial" w:cs="Arial"/>
                <w:sz w:val="20"/>
                <w:szCs w:val="20"/>
                <w:lang w:val="hy-AM"/>
              </w:rPr>
              <w:t xml:space="preserve">До </w:t>
            </w:r>
            <w:r w:rsidRPr="00167AC4">
              <w:rPr>
                <w:rFonts w:ascii="Arial" w:hAnsi="Arial" w:cs="Arial"/>
                <w:sz w:val="20"/>
                <w:szCs w:val="20"/>
              </w:rPr>
              <w:t xml:space="preserve">500,000 </w:t>
            </w:r>
            <w:r w:rsidRPr="0018340F">
              <w:rPr>
                <w:rFonts w:ascii="Arial" w:hAnsi="Arial" w:cs="Arial"/>
                <w:sz w:val="20"/>
                <w:szCs w:val="20"/>
                <w:lang w:val="hy-AM"/>
              </w:rPr>
              <w:t>драм РА</w:t>
            </w:r>
          </w:p>
        </w:tc>
      </w:tr>
      <w:tr w:rsidR="00A255EB" w:rsidRPr="00C11AB9" w:rsidTr="009449D4">
        <w:trPr>
          <w:trHeight w:val="20"/>
        </w:trPr>
        <w:tc>
          <w:tcPr>
            <w:tcW w:w="4320" w:type="dxa"/>
            <w:tcBorders>
              <w:right w:val="single" w:sz="4" w:space="0" w:color="auto"/>
            </w:tcBorders>
            <w:shd w:val="clear" w:color="auto" w:fill="auto"/>
            <w:vAlign w:val="center"/>
          </w:tcPr>
          <w:p w:rsidR="00A255EB" w:rsidRPr="0018340F" w:rsidRDefault="00A255EB" w:rsidP="006F56B5">
            <w:pPr>
              <w:numPr>
                <w:ilvl w:val="2"/>
                <w:numId w:val="13"/>
              </w:numPr>
              <w:ind w:left="612" w:hanging="612"/>
              <w:jc w:val="both"/>
              <w:rPr>
                <w:rFonts w:ascii="Arial" w:hAnsi="Arial" w:cs="Arial"/>
                <w:sz w:val="20"/>
                <w:szCs w:val="20"/>
                <w:lang w:val="hy-AM"/>
              </w:rPr>
            </w:pPr>
            <w:r w:rsidRPr="0018340F">
              <w:rPr>
                <w:rFonts w:ascii="Arial" w:hAnsi="Arial" w:cs="Arial"/>
                <w:sz w:val="20"/>
                <w:szCs w:val="20"/>
                <w:lang w:val="en-US"/>
              </w:rPr>
              <w:t>Բժշկական</w:t>
            </w:r>
            <w:r w:rsidRPr="0018340F">
              <w:rPr>
                <w:rFonts w:ascii="Arial" w:hAnsi="Arial" w:cs="Arial"/>
                <w:sz w:val="20"/>
                <w:szCs w:val="20"/>
                <w:lang w:val="hy-AM"/>
              </w:rPr>
              <w:t xml:space="preserve"> հաստատությունում կացության ծախսերի (հիվանդասենյակի արժեքի) հատուցում</w:t>
            </w:r>
          </w:p>
        </w:tc>
        <w:tc>
          <w:tcPr>
            <w:tcW w:w="4050" w:type="dxa"/>
            <w:tcBorders>
              <w:left w:val="single" w:sz="4" w:space="0" w:color="auto"/>
            </w:tcBorders>
            <w:shd w:val="clear" w:color="auto" w:fill="auto"/>
          </w:tcPr>
          <w:p w:rsidR="00A255EB" w:rsidRPr="0018340F" w:rsidRDefault="00A255EB" w:rsidP="006F56B5">
            <w:pPr>
              <w:pStyle w:val="ListParagraph"/>
              <w:numPr>
                <w:ilvl w:val="0"/>
                <w:numId w:val="18"/>
              </w:numPr>
              <w:ind w:hanging="738"/>
              <w:jc w:val="both"/>
              <w:rPr>
                <w:rFonts w:ascii="Arial" w:hAnsi="Arial" w:cs="Arial"/>
                <w:sz w:val="20"/>
                <w:szCs w:val="20"/>
              </w:rPr>
            </w:pPr>
            <w:r w:rsidRPr="0018340F">
              <w:rPr>
                <w:rFonts w:ascii="Arial" w:hAnsi="Arial" w:cs="Arial"/>
                <w:sz w:val="20"/>
                <w:szCs w:val="20"/>
              </w:rPr>
              <w:t>Оплата стоимости пребывания в медицинском учреждении (стоимость палаты)</w:t>
            </w:r>
          </w:p>
        </w:tc>
        <w:tc>
          <w:tcPr>
            <w:tcW w:w="2340" w:type="dxa"/>
            <w:shd w:val="clear" w:color="auto" w:fill="auto"/>
            <w:vAlign w:val="center"/>
          </w:tcPr>
          <w:p w:rsidR="00A255EB" w:rsidRPr="00C11AB9" w:rsidRDefault="00A255EB" w:rsidP="00CB0664">
            <w:pPr>
              <w:jc w:val="center"/>
              <w:rPr>
                <w:rFonts w:ascii="Arial" w:hAnsi="Arial" w:cs="Arial"/>
                <w:sz w:val="20"/>
                <w:szCs w:val="20"/>
              </w:rPr>
            </w:pPr>
            <w:r w:rsidRPr="0018340F">
              <w:rPr>
                <w:rFonts w:ascii="Arial" w:hAnsi="Arial" w:cs="Arial"/>
                <w:sz w:val="20"/>
                <w:szCs w:val="20"/>
                <w:lang w:val="en-US"/>
              </w:rPr>
              <w:t>Օրական</w:t>
            </w:r>
            <w:r w:rsidRPr="00C11AB9">
              <w:rPr>
                <w:rFonts w:ascii="Arial" w:hAnsi="Arial" w:cs="Arial"/>
                <w:sz w:val="20"/>
                <w:szCs w:val="20"/>
              </w:rPr>
              <w:t xml:space="preserve"> 10,000 </w:t>
            </w:r>
            <w:r w:rsidRPr="0018340F">
              <w:rPr>
                <w:rFonts w:ascii="Arial" w:hAnsi="Arial" w:cs="Arial"/>
                <w:sz w:val="20"/>
                <w:szCs w:val="20"/>
                <w:lang w:val="en-US"/>
              </w:rPr>
              <w:t>դրամի</w:t>
            </w:r>
            <w:r w:rsidRPr="00C11AB9">
              <w:rPr>
                <w:rFonts w:ascii="Arial" w:hAnsi="Arial" w:cs="Arial"/>
                <w:sz w:val="20"/>
                <w:szCs w:val="20"/>
              </w:rPr>
              <w:t xml:space="preserve"> </w:t>
            </w:r>
            <w:r w:rsidRPr="0018340F">
              <w:rPr>
                <w:rFonts w:ascii="Arial" w:hAnsi="Arial" w:cs="Arial"/>
                <w:sz w:val="20"/>
                <w:szCs w:val="20"/>
                <w:lang w:val="en-US"/>
              </w:rPr>
              <w:t>սահմաններում</w:t>
            </w:r>
            <w:r w:rsidRPr="00C11AB9">
              <w:rPr>
                <w:rFonts w:ascii="Arial" w:hAnsi="Arial" w:cs="Arial"/>
                <w:sz w:val="20"/>
                <w:szCs w:val="20"/>
              </w:rPr>
              <w:t xml:space="preserve"> / </w:t>
            </w:r>
            <w:r w:rsidRPr="0018340F">
              <w:rPr>
                <w:rFonts w:ascii="Arial" w:hAnsi="Arial" w:cs="Arial"/>
                <w:sz w:val="20"/>
                <w:szCs w:val="20"/>
              </w:rPr>
              <w:t>До 10,000 драм РА за день</w:t>
            </w:r>
          </w:p>
        </w:tc>
      </w:tr>
      <w:tr w:rsidR="00A255EB" w:rsidRPr="0018340F" w:rsidTr="009449D4">
        <w:trPr>
          <w:trHeight w:val="20"/>
        </w:trPr>
        <w:tc>
          <w:tcPr>
            <w:tcW w:w="10710" w:type="dxa"/>
            <w:gridSpan w:val="3"/>
            <w:shd w:val="clear" w:color="auto" w:fill="F2F2F2" w:themeFill="background1" w:themeFillShade="F2"/>
            <w:vAlign w:val="center"/>
          </w:tcPr>
          <w:p w:rsidR="00A255EB" w:rsidRPr="0018340F" w:rsidRDefault="00A255EB" w:rsidP="006F56B5">
            <w:pPr>
              <w:pStyle w:val="CM3"/>
              <w:numPr>
                <w:ilvl w:val="1"/>
                <w:numId w:val="13"/>
              </w:numPr>
              <w:spacing w:line="240" w:lineRule="auto"/>
              <w:ind w:left="612" w:right="57" w:hanging="612"/>
              <w:rPr>
                <w:rFonts w:ascii="Arial" w:hAnsi="Arial" w:cs="Arial"/>
                <w:b/>
                <w:bCs/>
                <w:sz w:val="20"/>
                <w:szCs w:val="20"/>
                <w:lang w:val="en-US"/>
              </w:rPr>
            </w:pPr>
            <w:r w:rsidRPr="0018340F">
              <w:rPr>
                <w:rFonts w:ascii="Arial" w:hAnsi="Arial" w:cs="Arial"/>
                <w:b/>
                <w:bCs/>
                <w:sz w:val="20"/>
                <w:szCs w:val="20"/>
                <w:lang w:val="hy-AM"/>
              </w:rPr>
              <w:t>ՔՐՈՆԻԿ ՀԻՎԱՆԴՈՒԹՅՈՒՆՆԵՐ</w:t>
            </w:r>
            <w:r w:rsidRPr="0018340F">
              <w:rPr>
                <w:rFonts w:ascii="Arial" w:hAnsi="Arial" w:cs="Arial"/>
                <w:b/>
                <w:bCs/>
                <w:sz w:val="20"/>
                <w:szCs w:val="20"/>
              </w:rPr>
              <w:t xml:space="preserve"> / ХРОНИЧЕСКИЕ ЗАБОЛЕВАНИЯ</w:t>
            </w:r>
          </w:p>
        </w:tc>
      </w:tr>
      <w:tr w:rsidR="00A255EB" w:rsidRPr="0018340F" w:rsidTr="009449D4">
        <w:trPr>
          <w:trHeight w:val="20"/>
        </w:trPr>
        <w:tc>
          <w:tcPr>
            <w:tcW w:w="4320" w:type="dxa"/>
            <w:tcBorders>
              <w:right w:val="single" w:sz="4" w:space="0" w:color="auto"/>
            </w:tcBorders>
            <w:shd w:val="clear" w:color="auto" w:fill="auto"/>
            <w:vAlign w:val="center"/>
          </w:tcPr>
          <w:p w:rsidR="00A255EB" w:rsidRPr="0018340F" w:rsidRDefault="00A255EB" w:rsidP="006F56B5">
            <w:pPr>
              <w:numPr>
                <w:ilvl w:val="2"/>
                <w:numId w:val="15"/>
              </w:numPr>
              <w:ind w:left="612" w:hanging="612"/>
              <w:jc w:val="both"/>
              <w:rPr>
                <w:rFonts w:ascii="Arial" w:hAnsi="Arial" w:cs="Arial"/>
                <w:sz w:val="20"/>
                <w:szCs w:val="20"/>
                <w:lang w:val="hy-AM"/>
              </w:rPr>
            </w:pPr>
            <w:r w:rsidRPr="0018340F">
              <w:rPr>
                <w:rFonts w:ascii="Arial" w:hAnsi="Arial" w:cs="Arial"/>
                <w:sz w:val="20"/>
                <w:szCs w:val="20"/>
                <w:lang w:val="hy-AM"/>
              </w:rPr>
              <w:t>Ամբուլատոր</w:t>
            </w:r>
            <w:r w:rsidRPr="0018340F">
              <w:rPr>
                <w:rFonts w:ascii="Arial" w:hAnsi="Arial" w:cs="Arial"/>
                <w:sz w:val="20"/>
                <w:szCs w:val="20"/>
              </w:rPr>
              <w:t xml:space="preserve"> բուժում պահանջող քրոնիկ հիվանդությունների սրացումներ</w:t>
            </w:r>
          </w:p>
        </w:tc>
        <w:tc>
          <w:tcPr>
            <w:tcW w:w="4050" w:type="dxa"/>
            <w:tcBorders>
              <w:left w:val="single" w:sz="4" w:space="0" w:color="auto"/>
            </w:tcBorders>
            <w:shd w:val="clear" w:color="auto" w:fill="auto"/>
          </w:tcPr>
          <w:p w:rsidR="00A255EB" w:rsidRPr="0018340F" w:rsidRDefault="00A255EB" w:rsidP="006F56B5">
            <w:pPr>
              <w:pStyle w:val="ListParagraph"/>
              <w:numPr>
                <w:ilvl w:val="0"/>
                <w:numId w:val="19"/>
              </w:numPr>
              <w:ind w:left="522" w:hanging="540"/>
              <w:jc w:val="both"/>
              <w:rPr>
                <w:rFonts w:ascii="Arial" w:hAnsi="Arial" w:cs="Arial"/>
                <w:sz w:val="20"/>
                <w:szCs w:val="20"/>
                <w:lang w:val="hy-AM"/>
              </w:rPr>
            </w:pPr>
            <w:r w:rsidRPr="0018340F">
              <w:rPr>
                <w:rFonts w:ascii="Arial" w:hAnsi="Arial" w:cs="Arial"/>
                <w:sz w:val="20"/>
                <w:szCs w:val="20"/>
              </w:rPr>
              <w:t>Обострения хронических заболеваний требующих амбулаторного лечения</w:t>
            </w:r>
          </w:p>
        </w:tc>
        <w:tc>
          <w:tcPr>
            <w:tcW w:w="2340" w:type="dxa"/>
            <w:shd w:val="clear" w:color="auto" w:fill="auto"/>
            <w:vAlign w:val="center"/>
          </w:tcPr>
          <w:p w:rsidR="00A255EB" w:rsidRPr="0018340F" w:rsidRDefault="00A255EB" w:rsidP="00CB0664">
            <w:pPr>
              <w:jc w:val="center"/>
              <w:rPr>
                <w:rFonts w:ascii="Arial" w:hAnsi="Arial" w:cs="Arial"/>
                <w:sz w:val="20"/>
                <w:szCs w:val="20"/>
                <w:lang w:val="en-US"/>
              </w:rPr>
            </w:pPr>
            <w:r w:rsidRPr="0018340F">
              <w:rPr>
                <w:rFonts w:ascii="Arial" w:hAnsi="Arial" w:cs="Arial"/>
                <w:sz w:val="20"/>
                <w:szCs w:val="20"/>
                <w:lang w:val="en-US"/>
              </w:rPr>
              <w:t>1 սրացում /1 обострение</w:t>
            </w:r>
          </w:p>
        </w:tc>
      </w:tr>
      <w:tr w:rsidR="00A255EB" w:rsidRPr="0018340F" w:rsidTr="009449D4">
        <w:trPr>
          <w:trHeight w:val="20"/>
        </w:trPr>
        <w:tc>
          <w:tcPr>
            <w:tcW w:w="4320" w:type="dxa"/>
            <w:tcBorders>
              <w:right w:val="single" w:sz="4" w:space="0" w:color="auto"/>
            </w:tcBorders>
            <w:shd w:val="clear" w:color="auto" w:fill="auto"/>
            <w:vAlign w:val="center"/>
          </w:tcPr>
          <w:p w:rsidR="00A255EB" w:rsidRPr="0018340F" w:rsidRDefault="00A255EB" w:rsidP="006F56B5">
            <w:pPr>
              <w:numPr>
                <w:ilvl w:val="2"/>
                <w:numId w:val="15"/>
              </w:numPr>
              <w:ind w:left="612" w:hanging="612"/>
              <w:jc w:val="both"/>
              <w:rPr>
                <w:rFonts w:ascii="Arial" w:hAnsi="Arial" w:cs="Arial"/>
                <w:sz w:val="20"/>
                <w:szCs w:val="20"/>
              </w:rPr>
            </w:pPr>
            <w:r w:rsidRPr="0018340F">
              <w:rPr>
                <w:rFonts w:ascii="Arial" w:hAnsi="Arial" w:cs="Arial"/>
                <w:sz w:val="20"/>
                <w:szCs w:val="20"/>
              </w:rPr>
              <w:t>Ստացիոնար բուժում պահանջող քրոնիկ հիվանդությունների սրացումներ</w:t>
            </w:r>
          </w:p>
        </w:tc>
        <w:tc>
          <w:tcPr>
            <w:tcW w:w="4050" w:type="dxa"/>
            <w:tcBorders>
              <w:left w:val="single" w:sz="4" w:space="0" w:color="auto"/>
            </w:tcBorders>
            <w:shd w:val="clear" w:color="auto" w:fill="auto"/>
            <w:vAlign w:val="center"/>
          </w:tcPr>
          <w:p w:rsidR="00A255EB" w:rsidRPr="0018340F" w:rsidRDefault="00A255EB" w:rsidP="006F56B5">
            <w:pPr>
              <w:pStyle w:val="ListParagraph"/>
              <w:numPr>
                <w:ilvl w:val="0"/>
                <w:numId w:val="19"/>
              </w:numPr>
              <w:ind w:left="522" w:hanging="540"/>
              <w:jc w:val="both"/>
              <w:rPr>
                <w:rFonts w:ascii="Arial" w:hAnsi="Arial" w:cs="Arial"/>
                <w:sz w:val="20"/>
                <w:szCs w:val="20"/>
              </w:rPr>
            </w:pPr>
            <w:r w:rsidRPr="0018340F">
              <w:rPr>
                <w:rFonts w:ascii="Arial" w:hAnsi="Arial" w:cs="Arial"/>
                <w:sz w:val="20"/>
                <w:szCs w:val="20"/>
              </w:rPr>
              <w:t>Обострения хронических заболеваний, требующих стационарного лечения</w:t>
            </w:r>
          </w:p>
        </w:tc>
        <w:tc>
          <w:tcPr>
            <w:tcW w:w="2340" w:type="dxa"/>
            <w:shd w:val="clear" w:color="auto" w:fill="auto"/>
            <w:vAlign w:val="center"/>
          </w:tcPr>
          <w:p w:rsidR="00A255EB" w:rsidRPr="0018340F" w:rsidRDefault="00A255EB" w:rsidP="00CB0664">
            <w:pPr>
              <w:jc w:val="center"/>
              <w:rPr>
                <w:rFonts w:ascii="Arial" w:hAnsi="Arial" w:cs="Arial"/>
                <w:sz w:val="20"/>
                <w:szCs w:val="20"/>
                <w:lang w:val="en-US"/>
              </w:rPr>
            </w:pPr>
            <w:r w:rsidRPr="0018340F">
              <w:rPr>
                <w:rFonts w:ascii="Arial" w:hAnsi="Arial" w:cs="Arial"/>
                <w:sz w:val="20"/>
                <w:szCs w:val="20"/>
                <w:lang w:val="en-US"/>
              </w:rPr>
              <w:t>1 սրացում /1 обострение</w:t>
            </w:r>
          </w:p>
        </w:tc>
      </w:tr>
      <w:tr w:rsidR="00A255EB" w:rsidRPr="00C11AB9" w:rsidTr="009449D4">
        <w:trPr>
          <w:trHeight w:val="329"/>
        </w:trPr>
        <w:tc>
          <w:tcPr>
            <w:tcW w:w="4320" w:type="dxa"/>
            <w:tcBorders>
              <w:right w:val="single" w:sz="4" w:space="0" w:color="auto"/>
            </w:tcBorders>
            <w:shd w:val="clear" w:color="auto" w:fill="auto"/>
            <w:vAlign w:val="center"/>
          </w:tcPr>
          <w:p w:rsidR="00A255EB" w:rsidRPr="0018340F" w:rsidRDefault="00A255EB" w:rsidP="006F56B5">
            <w:pPr>
              <w:numPr>
                <w:ilvl w:val="2"/>
                <w:numId w:val="15"/>
              </w:numPr>
              <w:ind w:left="612" w:hanging="612"/>
              <w:jc w:val="both"/>
              <w:rPr>
                <w:rFonts w:ascii="Arial" w:hAnsi="Arial" w:cs="Arial"/>
                <w:sz w:val="20"/>
                <w:szCs w:val="20"/>
                <w:lang w:val="hy-AM"/>
              </w:rPr>
            </w:pPr>
            <w:r w:rsidRPr="0018340F">
              <w:rPr>
                <w:rFonts w:ascii="Arial" w:hAnsi="Arial" w:cs="Arial"/>
                <w:sz w:val="20"/>
                <w:szCs w:val="20"/>
              </w:rPr>
              <w:t>Պլանային</w:t>
            </w:r>
            <w:r w:rsidRPr="0018340F">
              <w:rPr>
                <w:rFonts w:ascii="Arial" w:hAnsi="Arial" w:cs="Arial"/>
                <w:sz w:val="20"/>
                <w:szCs w:val="20"/>
                <w:lang w:val="hy-AM"/>
              </w:rPr>
              <w:t xml:space="preserve"> բուժում պահանջող հիվանդությունների վիրաբուժություն և/կամ միջամտություն</w:t>
            </w:r>
          </w:p>
        </w:tc>
        <w:tc>
          <w:tcPr>
            <w:tcW w:w="4050" w:type="dxa"/>
            <w:tcBorders>
              <w:left w:val="single" w:sz="4" w:space="0" w:color="auto"/>
            </w:tcBorders>
            <w:shd w:val="clear" w:color="auto" w:fill="auto"/>
            <w:vAlign w:val="center"/>
          </w:tcPr>
          <w:p w:rsidR="00A255EB" w:rsidRPr="0018340F" w:rsidRDefault="00A255EB" w:rsidP="006F56B5">
            <w:pPr>
              <w:pStyle w:val="ListParagraph"/>
              <w:numPr>
                <w:ilvl w:val="0"/>
                <w:numId w:val="19"/>
              </w:numPr>
              <w:ind w:left="522" w:hanging="540"/>
              <w:jc w:val="both"/>
              <w:rPr>
                <w:rFonts w:ascii="Arial" w:hAnsi="Arial" w:cs="Arial"/>
                <w:sz w:val="20"/>
                <w:szCs w:val="20"/>
                <w:lang w:val="hy-AM"/>
              </w:rPr>
            </w:pPr>
            <w:r w:rsidRPr="0018340F">
              <w:rPr>
                <w:rFonts w:ascii="Arial" w:hAnsi="Arial" w:cs="Arial"/>
                <w:sz w:val="20"/>
                <w:szCs w:val="20"/>
              </w:rPr>
              <w:t>Плановое лечение заболеваний с помощью хирургии и/или вмешательств</w:t>
            </w:r>
            <w:r w:rsidRPr="0018340F">
              <w:rPr>
                <w:rFonts w:ascii="Arial" w:hAnsi="Arial" w:cs="Arial"/>
                <w:sz w:val="20"/>
                <w:szCs w:val="20"/>
                <w:lang w:val="hy-AM"/>
              </w:rPr>
              <w:t>а</w:t>
            </w:r>
          </w:p>
        </w:tc>
        <w:tc>
          <w:tcPr>
            <w:tcW w:w="2340" w:type="dxa"/>
            <w:shd w:val="clear" w:color="auto" w:fill="auto"/>
            <w:vAlign w:val="center"/>
          </w:tcPr>
          <w:p w:rsidR="00A255EB" w:rsidRPr="00C11AB9" w:rsidRDefault="00A255EB" w:rsidP="00CB0664">
            <w:pPr>
              <w:jc w:val="center"/>
              <w:rPr>
                <w:rFonts w:ascii="Arial" w:hAnsi="Arial" w:cs="Arial"/>
                <w:sz w:val="20"/>
                <w:szCs w:val="20"/>
                <w:lang w:val="hy-AM"/>
              </w:rPr>
            </w:pPr>
            <w:r w:rsidRPr="00C11AB9">
              <w:rPr>
                <w:rFonts w:ascii="Arial" w:hAnsi="Arial" w:cs="Arial"/>
                <w:sz w:val="20"/>
                <w:szCs w:val="20"/>
                <w:lang w:val="hy-AM"/>
              </w:rPr>
              <w:t>250,000 ՀՀ դրամի սահմաններում /</w:t>
            </w:r>
            <w:r w:rsidRPr="0018340F">
              <w:rPr>
                <w:rFonts w:ascii="Arial" w:hAnsi="Arial" w:cs="Arial"/>
                <w:sz w:val="20"/>
                <w:szCs w:val="20"/>
                <w:lang w:val="hy-AM"/>
              </w:rPr>
              <w:t xml:space="preserve"> До </w:t>
            </w:r>
            <w:r w:rsidRPr="00C11AB9">
              <w:rPr>
                <w:rFonts w:ascii="Arial" w:hAnsi="Arial" w:cs="Arial"/>
                <w:sz w:val="20"/>
                <w:szCs w:val="20"/>
                <w:lang w:val="hy-AM"/>
              </w:rPr>
              <w:t xml:space="preserve">250,000 </w:t>
            </w:r>
            <w:r w:rsidRPr="0018340F">
              <w:rPr>
                <w:rFonts w:ascii="Arial" w:hAnsi="Arial" w:cs="Arial"/>
                <w:sz w:val="20"/>
                <w:szCs w:val="20"/>
                <w:lang w:val="hy-AM"/>
              </w:rPr>
              <w:t>драм РА</w:t>
            </w:r>
          </w:p>
        </w:tc>
      </w:tr>
      <w:tr w:rsidR="00A255EB" w:rsidRPr="00C11AB9" w:rsidTr="009449D4">
        <w:trPr>
          <w:trHeight w:val="20"/>
        </w:trPr>
        <w:tc>
          <w:tcPr>
            <w:tcW w:w="10710" w:type="dxa"/>
            <w:gridSpan w:val="3"/>
            <w:shd w:val="clear" w:color="auto" w:fill="auto"/>
            <w:vAlign w:val="center"/>
          </w:tcPr>
          <w:p w:rsidR="00A255EB" w:rsidRPr="0018340F" w:rsidRDefault="00A255EB" w:rsidP="00CB0664">
            <w:pPr>
              <w:jc w:val="both"/>
              <w:rPr>
                <w:rFonts w:ascii="Arial" w:hAnsi="Arial" w:cs="Arial"/>
                <w:bCs/>
                <w:sz w:val="20"/>
                <w:szCs w:val="20"/>
                <w:lang w:val="hy-AM"/>
              </w:rPr>
            </w:pPr>
            <w:r w:rsidRPr="0018340F">
              <w:rPr>
                <w:rFonts w:ascii="Arial" w:hAnsi="Arial" w:cs="Arial"/>
                <w:bCs/>
                <w:sz w:val="20"/>
                <w:szCs w:val="20"/>
                <w:lang w:val="hy-AM"/>
              </w:rPr>
              <w:t>* ա</w:t>
            </w:r>
            <w:r w:rsidRPr="00C11AB9">
              <w:rPr>
                <w:rFonts w:ascii="Arial" w:hAnsi="Arial" w:cs="Arial"/>
                <w:bCs/>
                <w:sz w:val="20"/>
                <w:szCs w:val="20"/>
                <w:lang w:val="hy-AM"/>
              </w:rPr>
              <w:t xml:space="preserve">) </w:t>
            </w:r>
            <w:r w:rsidRPr="0018340F">
              <w:rPr>
                <w:rFonts w:ascii="Arial" w:hAnsi="Arial" w:cs="Arial"/>
                <w:bCs/>
                <w:sz w:val="20"/>
                <w:szCs w:val="20"/>
                <w:lang w:val="hy-AM"/>
              </w:rPr>
              <w:t>Ընտանիքի անդամների ապահովագրության դեպքում ընտանիքի անդամների նկատմամբ 1.4.3 կետի</w:t>
            </w:r>
            <w:r w:rsidRPr="00C11AB9">
              <w:rPr>
                <w:rFonts w:ascii="Arial" w:hAnsi="Arial" w:cs="Arial"/>
                <w:bCs/>
                <w:sz w:val="20"/>
                <w:szCs w:val="20"/>
                <w:lang w:val="hy-AM"/>
              </w:rPr>
              <w:t xml:space="preserve"> </w:t>
            </w:r>
            <w:r w:rsidRPr="0018340F">
              <w:rPr>
                <w:rFonts w:ascii="Arial" w:hAnsi="Arial" w:cs="Arial"/>
                <w:bCs/>
                <w:sz w:val="20"/>
                <w:szCs w:val="20"/>
                <w:lang w:val="hy-AM"/>
              </w:rPr>
              <w:t>համար գործում է 12 ամիս սպասման ժամկետ</w:t>
            </w:r>
            <w:r w:rsidRPr="0018340F">
              <w:rPr>
                <w:rFonts w:ascii="Arial" w:hAnsi="Arial" w:cs="Arial"/>
                <w:sz w:val="20"/>
                <w:szCs w:val="20"/>
                <w:vertAlign w:val="superscript"/>
                <w:lang w:val="hy-AM"/>
              </w:rPr>
              <w:footnoteReference w:id="26"/>
            </w:r>
            <w:r w:rsidRPr="0018340F">
              <w:rPr>
                <w:rFonts w:ascii="Arial" w:hAnsi="Arial" w:cs="Arial"/>
                <w:bCs/>
                <w:sz w:val="20"/>
                <w:szCs w:val="20"/>
                <w:lang w:val="hy-AM"/>
              </w:rPr>
              <w:t>::</w:t>
            </w:r>
          </w:p>
          <w:p w:rsidR="00A255EB" w:rsidRPr="0018340F" w:rsidRDefault="00A255EB" w:rsidP="00CB0664">
            <w:pPr>
              <w:jc w:val="both"/>
              <w:rPr>
                <w:rFonts w:ascii="Arial" w:hAnsi="Arial" w:cs="Arial"/>
                <w:bCs/>
                <w:sz w:val="20"/>
                <w:szCs w:val="20"/>
                <w:lang w:val="hy-AM"/>
              </w:rPr>
            </w:pPr>
            <w:r w:rsidRPr="0018340F">
              <w:rPr>
                <w:rFonts w:ascii="Arial" w:hAnsi="Arial" w:cs="Arial"/>
                <w:bCs/>
                <w:sz w:val="20"/>
                <w:szCs w:val="20"/>
                <w:lang w:val="hy-AM"/>
              </w:rPr>
              <w:t>По пункту</w:t>
            </w:r>
            <w:r w:rsidRPr="00C11AB9">
              <w:rPr>
                <w:rFonts w:ascii="Arial" w:hAnsi="Arial" w:cs="Arial"/>
                <w:bCs/>
                <w:sz w:val="20"/>
                <w:szCs w:val="20"/>
              </w:rPr>
              <w:t xml:space="preserve"> </w:t>
            </w:r>
            <w:r w:rsidRPr="0018340F">
              <w:rPr>
                <w:rFonts w:ascii="Arial" w:hAnsi="Arial" w:cs="Arial"/>
                <w:bCs/>
                <w:sz w:val="20"/>
                <w:szCs w:val="20"/>
                <w:lang w:val="hy-AM"/>
              </w:rPr>
              <w:t>1.4.3 для членов семей, действует период ожидания1 - 12 месяцев</w:t>
            </w:r>
          </w:p>
        </w:tc>
      </w:tr>
      <w:tr w:rsidR="00A255EB" w:rsidRPr="0018340F" w:rsidTr="009449D4">
        <w:trPr>
          <w:trHeight w:val="20"/>
        </w:trPr>
        <w:tc>
          <w:tcPr>
            <w:tcW w:w="10710" w:type="dxa"/>
            <w:gridSpan w:val="3"/>
            <w:shd w:val="clear" w:color="auto" w:fill="F2F2F2" w:themeFill="background1" w:themeFillShade="F2"/>
            <w:vAlign w:val="center"/>
          </w:tcPr>
          <w:p w:rsidR="00A255EB" w:rsidRPr="0018340F" w:rsidRDefault="00A255EB" w:rsidP="006F56B5">
            <w:pPr>
              <w:pStyle w:val="CM3"/>
              <w:numPr>
                <w:ilvl w:val="1"/>
                <w:numId w:val="13"/>
              </w:numPr>
              <w:spacing w:line="240" w:lineRule="auto"/>
              <w:ind w:left="612" w:right="57" w:hanging="612"/>
              <w:rPr>
                <w:rFonts w:ascii="Arial" w:hAnsi="Arial" w:cs="Arial"/>
                <w:b/>
                <w:sz w:val="20"/>
                <w:szCs w:val="20"/>
                <w:lang w:val="en-US"/>
              </w:rPr>
            </w:pPr>
            <w:r w:rsidRPr="0018340F">
              <w:rPr>
                <w:rFonts w:ascii="Arial" w:hAnsi="Arial" w:cs="Arial"/>
                <w:b/>
                <w:sz w:val="20"/>
                <w:szCs w:val="20"/>
                <w:lang w:val="en-US"/>
              </w:rPr>
              <w:t xml:space="preserve">ԴԵՂՈՐԱՅՔ / </w:t>
            </w:r>
            <w:r w:rsidRPr="0018340F">
              <w:rPr>
                <w:rFonts w:ascii="Arial" w:hAnsi="Arial" w:cs="Arial"/>
                <w:b/>
                <w:snapToGrid w:val="0"/>
                <w:sz w:val="20"/>
                <w:szCs w:val="20"/>
              </w:rPr>
              <w:t>МЕДИКАМЕНТЫ</w:t>
            </w:r>
          </w:p>
        </w:tc>
      </w:tr>
      <w:tr w:rsidR="00A255EB" w:rsidRPr="0018340F" w:rsidTr="009449D4">
        <w:trPr>
          <w:trHeight w:val="20"/>
        </w:trPr>
        <w:tc>
          <w:tcPr>
            <w:tcW w:w="4320" w:type="dxa"/>
            <w:tcBorders>
              <w:right w:val="single" w:sz="4" w:space="0" w:color="auto"/>
            </w:tcBorders>
            <w:shd w:val="clear" w:color="auto" w:fill="auto"/>
            <w:vAlign w:val="center"/>
          </w:tcPr>
          <w:p w:rsidR="00A255EB" w:rsidRPr="0018340F" w:rsidRDefault="00A255EB" w:rsidP="006F56B5">
            <w:pPr>
              <w:numPr>
                <w:ilvl w:val="2"/>
                <w:numId w:val="13"/>
              </w:numPr>
              <w:ind w:left="612" w:hanging="612"/>
              <w:jc w:val="both"/>
              <w:rPr>
                <w:rFonts w:ascii="Arial" w:hAnsi="Arial" w:cs="Arial"/>
                <w:sz w:val="20"/>
                <w:szCs w:val="20"/>
                <w:lang w:val="hy-AM"/>
              </w:rPr>
            </w:pPr>
            <w:r w:rsidRPr="0018340F">
              <w:rPr>
                <w:rFonts w:ascii="Arial" w:hAnsi="Arial" w:cs="Arial"/>
                <w:sz w:val="20"/>
                <w:szCs w:val="20"/>
                <w:lang w:val="hy-AM"/>
              </w:rPr>
              <w:t xml:space="preserve">Բուժող բժշկի կողմից նշանակված դեղորայքի ձեռքբերման ծախսերի հատուցում                           </w:t>
            </w:r>
          </w:p>
          <w:p w:rsidR="00A255EB" w:rsidRPr="0018340F" w:rsidRDefault="00A255EB" w:rsidP="006F56B5">
            <w:pPr>
              <w:numPr>
                <w:ilvl w:val="2"/>
                <w:numId w:val="13"/>
              </w:numPr>
              <w:ind w:left="612" w:hanging="612"/>
              <w:jc w:val="both"/>
              <w:rPr>
                <w:rFonts w:ascii="Arial" w:hAnsi="Arial" w:cs="Arial"/>
                <w:sz w:val="20"/>
                <w:szCs w:val="20"/>
                <w:lang w:val="hy-AM"/>
              </w:rPr>
            </w:pPr>
            <w:r w:rsidRPr="0018340F">
              <w:rPr>
                <w:rFonts w:ascii="Arial" w:hAnsi="Arial" w:cs="Arial"/>
                <w:sz w:val="20"/>
                <w:szCs w:val="20"/>
                <w:lang w:val="hy-AM"/>
              </w:rPr>
              <w:t>Բուժող բժշկի կողմից նշանակված դեղորայքը ուղեգրով/դեղատնային քարտով ձեռք բերելու հնարավորություն առնվազն 3 դեղատների ցանցից</w:t>
            </w:r>
          </w:p>
        </w:tc>
        <w:tc>
          <w:tcPr>
            <w:tcW w:w="4050" w:type="dxa"/>
            <w:tcBorders>
              <w:left w:val="single" w:sz="4" w:space="0" w:color="auto"/>
            </w:tcBorders>
            <w:shd w:val="clear" w:color="auto" w:fill="auto"/>
          </w:tcPr>
          <w:p w:rsidR="00A255EB" w:rsidRPr="0018340F" w:rsidRDefault="00A255EB" w:rsidP="006F56B5">
            <w:pPr>
              <w:pStyle w:val="CM3"/>
              <w:numPr>
                <w:ilvl w:val="2"/>
                <w:numId w:val="20"/>
              </w:numPr>
              <w:tabs>
                <w:tab w:val="left" w:pos="540"/>
              </w:tabs>
              <w:spacing w:line="240" w:lineRule="auto"/>
              <w:ind w:right="58"/>
              <w:jc w:val="both"/>
              <w:rPr>
                <w:rFonts w:ascii="Arial" w:hAnsi="Arial" w:cs="Arial"/>
                <w:sz w:val="20"/>
                <w:szCs w:val="20"/>
              </w:rPr>
            </w:pPr>
            <w:r w:rsidRPr="0018340F">
              <w:rPr>
                <w:rFonts w:ascii="Arial" w:hAnsi="Arial" w:cs="Arial"/>
                <w:sz w:val="20"/>
                <w:szCs w:val="20"/>
              </w:rPr>
              <w:t>Возмещение расходов на приобретение медикаментов, назначенных лечащим врачом</w:t>
            </w:r>
          </w:p>
          <w:p w:rsidR="00A255EB" w:rsidRPr="0018340F" w:rsidRDefault="00A255EB" w:rsidP="006F56B5">
            <w:pPr>
              <w:pStyle w:val="CM3"/>
              <w:numPr>
                <w:ilvl w:val="2"/>
                <w:numId w:val="20"/>
              </w:numPr>
              <w:tabs>
                <w:tab w:val="left" w:pos="540"/>
              </w:tabs>
              <w:spacing w:line="240" w:lineRule="auto"/>
              <w:ind w:right="58"/>
              <w:jc w:val="both"/>
              <w:rPr>
                <w:rFonts w:ascii="Arial" w:hAnsi="Arial" w:cs="Arial"/>
                <w:sz w:val="20"/>
                <w:szCs w:val="20"/>
                <w:lang w:val="hy-AM"/>
              </w:rPr>
            </w:pPr>
            <w:r w:rsidRPr="0018340F">
              <w:rPr>
                <w:rFonts w:ascii="Arial" w:hAnsi="Arial" w:cs="Arial"/>
                <w:sz w:val="20"/>
                <w:szCs w:val="20"/>
              </w:rPr>
              <w:t>Возможность приобретения медикаментов, назначенных лечащим врачом, в сети аптек  «Альфа Фарм», «Натали Фарм», «Гедеон Рихтер» и «Док» бесплатно/по направлению.</w:t>
            </w:r>
          </w:p>
        </w:tc>
        <w:tc>
          <w:tcPr>
            <w:tcW w:w="2340" w:type="dxa"/>
            <w:shd w:val="clear" w:color="auto" w:fill="auto"/>
            <w:vAlign w:val="center"/>
          </w:tcPr>
          <w:p w:rsidR="00A255EB" w:rsidRPr="0018340F" w:rsidRDefault="00A255EB" w:rsidP="00CB0664">
            <w:pPr>
              <w:jc w:val="center"/>
              <w:rPr>
                <w:rFonts w:ascii="Arial" w:hAnsi="Arial" w:cs="Arial"/>
                <w:sz w:val="20"/>
                <w:szCs w:val="20"/>
                <w:lang w:val="en-US"/>
              </w:rPr>
            </w:pPr>
            <w:r w:rsidRPr="0018340F">
              <w:rPr>
                <w:rFonts w:ascii="Arial" w:hAnsi="Arial" w:cs="Arial"/>
                <w:sz w:val="20"/>
                <w:szCs w:val="20"/>
                <w:lang w:val="en-US"/>
              </w:rPr>
              <w:t>Հատուցվում է</w:t>
            </w:r>
            <w:r w:rsidRPr="0018340F">
              <w:rPr>
                <w:rFonts w:ascii="Arial" w:hAnsi="Arial" w:cs="Arial"/>
                <w:sz w:val="20"/>
                <w:szCs w:val="20"/>
              </w:rPr>
              <w:t>/</w:t>
            </w:r>
            <w:r w:rsidRPr="0018340F">
              <w:rPr>
                <w:rFonts w:ascii="Arial" w:hAnsi="Arial" w:cs="Arial"/>
                <w:sz w:val="20"/>
                <w:szCs w:val="20"/>
                <w:lang w:val="hy-AM"/>
              </w:rPr>
              <w:t xml:space="preserve"> Покрывается</w:t>
            </w:r>
          </w:p>
        </w:tc>
      </w:tr>
      <w:tr w:rsidR="00A255EB" w:rsidRPr="0018340F" w:rsidTr="009449D4">
        <w:trPr>
          <w:trHeight w:val="20"/>
        </w:trPr>
        <w:tc>
          <w:tcPr>
            <w:tcW w:w="10710" w:type="dxa"/>
            <w:gridSpan w:val="3"/>
            <w:shd w:val="clear" w:color="auto" w:fill="F2F2F2" w:themeFill="background1" w:themeFillShade="F2"/>
          </w:tcPr>
          <w:p w:rsidR="00A255EB" w:rsidRPr="0018340F" w:rsidRDefault="00A255EB" w:rsidP="006F56B5">
            <w:pPr>
              <w:pStyle w:val="CM3"/>
              <w:numPr>
                <w:ilvl w:val="1"/>
                <w:numId w:val="13"/>
              </w:numPr>
              <w:spacing w:line="240" w:lineRule="auto"/>
              <w:ind w:left="612" w:right="57" w:hanging="612"/>
              <w:rPr>
                <w:rFonts w:ascii="Arial" w:hAnsi="Arial" w:cs="Arial"/>
                <w:b/>
                <w:bCs/>
                <w:sz w:val="20"/>
                <w:szCs w:val="20"/>
                <w:lang w:val="hy-AM"/>
              </w:rPr>
            </w:pPr>
            <w:r w:rsidRPr="0018340F">
              <w:rPr>
                <w:rFonts w:ascii="Arial" w:hAnsi="Arial" w:cs="Arial"/>
                <w:b/>
                <w:sz w:val="20"/>
                <w:szCs w:val="20"/>
                <w:lang w:val="en-US"/>
              </w:rPr>
              <w:t>ԱԿՆԱԲՈՒԺՈՒԹՅՈՒՆ</w:t>
            </w:r>
            <w:r w:rsidRPr="0018340F">
              <w:rPr>
                <w:rFonts w:ascii="Arial" w:hAnsi="Arial" w:cs="Arial"/>
                <w:b/>
                <w:sz w:val="20"/>
                <w:szCs w:val="20"/>
                <w:lang w:val="hy-AM"/>
              </w:rPr>
              <w:t xml:space="preserve"> </w:t>
            </w:r>
            <w:r w:rsidRPr="0018340F">
              <w:rPr>
                <w:rFonts w:ascii="Arial" w:hAnsi="Arial" w:cs="Arial"/>
                <w:b/>
                <w:sz w:val="20"/>
                <w:szCs w:val="20"/>
                <w:lang w:val="en-US"/>
              </w:rPr>
              <w:t>/</w:t>
            </w:r>
            <w:r w:rsidRPr="0018340F">
              <w:rPr>
                <w:rFonts w:ascii="Arial" w:hAnsi="Arial" w:cs="Arial"/>
                <w:b/>
                <w:bCs/>
                <w:sz w:val="20"/>
                <w:szCs w:val="20"/>
                <w:lang w:val="en-US"/>
              </w:rPr>
              <w:t xml:space="preserve"> </w:t>
            </w:r>
            <w:r w:rsidRPr="0018340F">
              <w:rPr>
                <w:rFonts w:ascii="Arial" w:hAnsi="Arial" w:cs="Arial"/>
                <w:b/>
                <w:snapToGrid w:val="0"/>
                <w:sz w:val="20"/>
                <w:szCs w:val="20"/>
              </w:rPr>
              <w:t>ОФТАЛЬМОЛОГИЯ*</w:t>
            </w:r>
          </w:p>
        </w:tc>
      </w:tr>
      <w:tr w:rsidR="00A255EB" w:rsidRPr="0018340F" w:rsidTr="009449D4">
        <w:trPr>
          <w:trHeight w:val="50"/>
        </w:trPr>
        <w:tc>
          <w:tcPr>
            <w:tcW w:w="4320" w:type="dxa"/>
            <w:tcBorders>
              <w:right w:val="single" w:sz="4" w:space="0" w:color="auto"/>
            </w:tcBorders>
            <w:shd w:val="clear" w:color="auto" w:fill="auto"/>
            <w:vAlign w:val="center"/>
          </w:tcPr>
          <w:p w:rsidR="00A255EB" w:rsidRPr="0018340F" w:rsidRDefault="00A255EB" w:rsidP="006F56B5">
            <w:pPr>
              <w:numPr>
                <w:ilvl w:val="2"/>
                <w:numId w:val="13"/>
              </w:numPr>
              <w:ind w:left="612" w:hanging="612"/>
              <w:jc w:val="both"/>
              <w:rPr>
                <w:rFonts w:ascii="Arial" w:hAnsi="Arial" w:cs="Arial"/>
                <w:sz w:val="20"/>
                <w:szCs w:val="20"/>
                <w:lang w:val="hy-AM"/>
              </w:rPr>
            </w:pPr>
            <w:r w:rsidRPr="0018340F">
              <w:rPr>
                <w:rFonts w:ascii="Arial" w:hAnsi="Arial" w:cs="Arial"/>
                <w:sz w:val="20"/>
                <w:szCs w:val="20"/>
                <w:lang w:val="hy-AM"/>
              </w:rPr>
              <w:t>Ախտորոշում</w:t>
            </w:r>
          </w:p>
          <w:p w:rsidR="00A255EB" w:rsidRPr="0018340F" w:rsidRDefault="00A255EB" w:rsidP="006F56B5">
            <w:pPr>
              <w:numPr>
                <w:ilvl w:val="2"/>
                <w:numId w:val="13"/>
              </w:numPr>
              <w:ind w:left="612" w:hanging="612"/>
              <w:jc w:val="both"/>
              <w:rPr>
                <w:rFonts w:ascii="Arial" w:hAnsi="Arial" w:cs="Arial"/>
                <w:sz w:val="20"/>
                <w:szCs w:val="20"/>
                <w:lang w:val="hy-AM"/>
              </w:rPr>
            </w:pPr>
            <w:r w:rsidRPr="0018340F">
              <w:rPr>
                <w:rFonts w:ascii="Arial" w:hAnsi="Arial" w:cs="Arial"/>
                <w:sz w:val="20"/>
                <w:szCs w:val="20"/>
                <w:lang w:val="hy-AM"/>
              </w:rPr>
              <w:t>Աչքի բազմատեսակ վնասվածքների և հիվանդությունների բուժում թերապևտիկ և վիրաբուժական եղանակներով</w:t>
            </w:r>
          </w:p>
        </w:tc>
        <w:tc>
          <w:tcPr>
            <w:tcW w:w="4050" w:type="dxa"/>
            <w:tcBorders>
              <w:left w:val="single" w:sz="4" w:space="0" w:color="auto"/>
            </w:tcBorders>
            <w:shd w:val="clear" w:color="auto" w:fill="auto"/>
            <w:vAlign w:val="center"/>
          </w:tcPr>
          <w:p w:rsidR="00A255EB" w:rsidRPr="0018340F" w:rsidRDefault="00A255EB" w:rsidP="006F56B5">
            <w:pPr>
              <w:pStyle w:val="CM3"/>
              <w:numPr>
                <w:ilvl w:val="0"/>
                <w:numId w:val="21"/>
              </w:numPr>
              <w:tabs>
                <w:tab w:val="left" w:pos="540"/>
              </w:tabs>
              <w:spacing w:line="240" w:lineRule="auto"/>
              <w:ind w:left="972" w:right="58" w:hanging="972"/>
              <w:jc w:val="both"/>
              <w:rPr>
                <w:rFonts w:ascii="Arial" w:hAnsi="Arial" w:cs="Arial"/>
                <w:sz w:val="20"/>
                <w:szCs w:val="20"/>
              </w:rPr>
            </w:pPr>
            <w:r w:rsidRPr="0018340F">
              <w:rPr>
                <w:rFonts w:ascii="Arial" w:hAnsi="Arial" w:cs="Arial"/>
                <w:sz w:val="20"/>
                <w:szCs w:val="20"/>
              </w:rPr>
              <w:t>Диагностика</w:t>
            </w:r>
          </w:p>
          <w:p w:rsidR="00A255EB" w:rsidRPr="0018340F" w:rsidRDefault="00A255EB" w:rsidP="006F56B5">
            <w:pPr>
              <w:pStyle w:val="CM3"/>
              <w:numPr>
                <w:ilvl w:val="0"/>
                <w:numId w:val="21"/>
              </w:numPr>
              <w:tabs>
                <w:tab w:val="left" w:pos="540"/>
              </w:tabs>
              <w:spacing w:line="240" w:lineRule="auto"/>
              <w:ind w:left="612" w:right="58" w:hanging="612"/>
              <w:jc w:val="both"/>
              <w:rPr>
                <w:rFonts w:ascii="Arial" w:hAnsi="Arial" w:cs="Arial"/>
                <w:sz w:val="20"/>
                <w:szCs w:val="20"/>
                <w:lang w:val="hy-AM"/>
              </w:rPr>
            </w:pPr>
            <w:r w:rsidRPr="0018340F">
              <w:rPr>
                <w:rFonts w:ascii="Arial" w:hAnsi="Arial" w:cs="Arial"/>
                <w:sz w:val="20"/>
                <w:szCs w:val="20"/>
              </w:rPr>
              <w:t>Лечение различных повреждений и болезней глаз терапевтическими и хирургическими методами</w:t>
            </w:r>
          </w:p>
        </w:tc>
        <w:tc>
          <w:tcPr>
            <w:tcW w:w="2340" w:type="dxa"/>
            <w:shd w:val="clear" w:color="auto" w:fill="auto"/>
            <w:vAlign w:val="center"/>
          </w:tcPr>
          <w:p w:rsidR="00A255EB" w:rsidRPr="0018340F" w:rsidRDefault="00A255EB" w:rsidP="00CB0664">
            <w:pPr>
              <w:jc w:val="center"/>
              <w:rPr>
                <w:rFonts w:ascii="Arial" w:hAnsi="Arial" w:cs="Arial"/>
                <w:sz w:val="20"/>
                <w:szCs w:val="20"/>
                <w:lang w:val="en-US"/>
              </w:rPr>
            </w:pPr>
            <w:r w:rsidRPr="0018340F">
              <w:rPr>
                <w:rFonts w:ascii="Arial" w:hAnsi="Arial" w:cs="Arial"/>
                <w:sz w:val="20"/>
                <w:szCs w:val="20"/>
                <w:lang w:val="en-US"/>
              </w:rPr>
              <w:t>Հատուցվում է</w:t>
            </w:r>
            <w:r w:rsidRPr="0018340F">
              <w:rPr>
                <w:rFonts w:ascii="Arial" w:hAnsi="Arial" w:cs="Arial"/>
                <w:sz w:val="20"/>
                <w:szCs w:val="20"/>
              </w:rPr>
              <w:t>/</w:t>
            </w:r>
            <w:r w:rsidRPr="0018340F">
              <w:rPr>
                <w:rFonts w:ascii="Arial" w:hAnsi="Arial" w:cs="Arial"/>
                <w:sz w:val="20"/>
                <w:szCs w:val="20"/>
                <w:lang w:val="hy-AM"/>
              </w:rPr>
              <w:t xml:space="preserve"> Покрывается</w:t>
            </w:r>
          </w:p>
        </w:tc>
      </w:tr>
      <w:tr w:rsidR="00A255EB" w:rsidRPr="0018340F" w:rsidTr="009449D4">
        <w:trPr>
          <w:trHeight w:val="20"/>
        </w:trPr>
        <w:tc>
          <w:tcPr>
            <w:tcW w:w="10710" w:type="dxa"/>
            <w:gridSpan w:val="3"/>
            <w:shd w:val="clear" w:color="auto" w:fill="auto"/>
          </w:tcPr>
          <w:p w:rsidR="00A255EB" w:rsidRPr="0018340F" w:rsidRDefault="00A255EB" w:rsidP="00CB0664">
            <w:pPr>
              <w:ind w:left="162" w:hanging="162"/>
              <w:jc w:val="both"/>
              <w:rPr>
                <w:rFonts w:ascii="Arial" w:hAnsi="Arial" w:cs="Arial"/>
                <w:bCs/>
                <w:sz w:val="20"/>
                <w:szCs w:val="20"/>
                <w:lang w:val="hy-AM"/>
              </w:rPr>
            </w:pPr>
            <w:r w:rsidRPr="0018340F">
              <w:rPr>
                <w:rFonts w:ascii="Arial" w:hAnsi="Arial" w:cs="Arial"/>
                <w:bCs/>
                <w:sz w:val="20"/>
                <w:szCs w:val="20"/>
                <w:lang w:val="hy-AM"/>
              </w:rPr>
              <w:t>* Բացառություն են հանդիսանում` կոսմետիկ նպատակներով կատարվող վիրահատությունները, տեսողական արատներն ուղղելու նպատակով իրականացվող վիրաբուժությունը:/ Исключаются операции, проведенные в косметических целях, операции, проведенные в целях исправления дефекта зрения.</w:t>
            </w:r>
          </w:p>
        </w:tc>
      </w:tr>
      <w:tr w:rsidR="00A255EB" w:rsidRPr="0018340F" w:rsidTr="009449D4">
        <w:trPr>
          <w:trHeight w:val="473"/>
        </w:trPr>
        <w:tc>
          <w:tcPr>
            <w:tcW w:w="10710" w:type="dxa"/>
            <w:gridSpan w:val="3"/>
            <w:shd w:val="clear" w:color="auto" w:fill="F2F2F2" w:themeFill="background1" w:themeFillShade="F2"/>
            <w:vAlign w:val="center"/>
          </w:tcPr>
          <w:p w:rsidR="00A255EB" w:rsidRPr="0018340F" w:rsidRDefault="00A255EB" w:rsidP="006F56B5">
            <w:pPr>
              <w:pStyle w:val="CM3"/>
              <w:numPr>
                <w:ilvl w:val="1"/>
                <w:numId w:val="13"/>
              </w:numPr>
              <w:spacing w:line="240" w:lineRule="auto"/>
              <w:ind w:right="57"/>
              <w:rPr>
                <w:rFonts w:ascii="Arial" w:hAnsi="Arial" w:cs="Arial"/>
                <w:b/>
                <w:sz w:val="20"/>
                <w:szCs w:val="20"/>
                <w:lang w:val="en-US"/>
              </w:rPr>
            </w:pPr>
            <w:r w:rsidRPr="0018340F">
              <w:rPr>
                <w:rFonts w:ascii="Arial" w:hAnsi="Arial" w:cs="Arial"/>
                <w:b/>
                <w:sz w:val="20"/>
                <w:szCs w:val="20"/>
                <w:lang w:val="en-US"/>
              </w:rPr>
              <w:t>ԱՏԱՄՆԱԲՈՒԺՈՒԹՅՈՒՆ / СТОМАТОЛОГИЯ*</w:t>
            </w:r>
          </w:p>
        </w:tc>
      </w:tr>
      <w:tr w:rsidR="00A255EB" w:rsidRPr="00C11AB9" w:rsidTr="009449D4">
        <w:trPr>
          <w:trHeight w:val="1787"/>
        </w:trPr>
        <w:tc>
          <w:tcPr>
            <w:tcW w:w="4320" w:type="dxa"/>
            <w:tcBorders>
              <w:right w:val="single" w:sz="4" w:space="0" w:color="auto"/>
            </w:tcBorders>
            <w:shd w:val="clear" w:color="auto" w:fill="auto"/>
            <w:vAlign w:val="center"/>
          </w:tcPr>
          <w:p w:rsidR="00A255EB" w:rsidRPr="0018340F" w:rsidRDefault="00A255EB" w:rsidP="006F56B5">
            <w:pPr>
              <w:numPr>
                <w:ilvl w:val="2"/>
                <w:numId w:val="13"/>
              </w:numPr>
              <w:ind w:left="612" w:hanging="612"/>
              <w:rPr>
                <w:rFonts w:ascii="Arial" w:hAnsi="Arial" w:cs="Arial"/>
                <w:b/>
                <w:sz w:val="20"/>
                <w:szCs w:val="20"/>
                <w:lang w:val="hy-AM"/>
              </w:rPr>
            </w:pPr>
            <w:r w:rsidRPr="0018340F">
              <w:rPr>
                <w:rFonts w:ascii="Arial" w:hAnsi="Arial" w:cs="Arial"/>
                <w:b/>
                <w:sz w:val="20"/>
                <w:szCs w:val="20"/>
                <w:lang w:val="hy-AM"/>
              </w:rPr>
              <w:t xml:space="preserve">Թերապիա </w:t>
            </w:r>
          </w:p>
          <w:p w:rsidR="00A255EB" w:rsidRPr="0018340F" w:rsidRDefault="00A255EB" w:rsidP="006F56B5">
            <w:pPr>
              <w:numPr>
                <w:ilvl w:val="0"/>
                <w:numId w:val="12"/>
              </w:numPr>
              <w:ind w:left="882" w:hanging="270"/>
              <w:rPr>
                <w:rFonts w:ascii="Arial" w:hAnsi="Arial" w:cs="Arial"/>
                <w:sz w:val="20"/>
                <w:szCs w:val="20"/>
                <w:lang w:val="hy-AM"/>
              </w:rPr>
            </w:pPr>
            <w:r w:rsidRPr="0018340F">
              <w:rPr>
                <w:rFonts w:ascii="Arial" w:hAnsi="Arial" w:cs="Arial"/>
                <w:sz w:val="20"/>
                <w:szCs w:val="20"/>
                <w:lang w:val="hy-AM"/>
              </w:rPr>
              <w:t xml:space="preserve">Կարիեսի և/կամ նրա բարդությունների բուժում </w:t>
            </w:r>
          </w:p>
          <w:p w:rsidR="00A255EB" w:rsidRPr="0018340F" w:rsidRDefault="00A255EB" w:rsidP="006F56B5">
            <w:pPr>
              <w:numPr>
                <w:ilvl w:val="0"/>
                <w:numId w:val="12"/>
              </w:numPr>
              <w:ind w:left="882" w:hanging="270"/>
              <w:rPr>
                <w:rFonts w:ascii="Arial" w:hAnsi="Arial" w:cs="Arial"/>
                <w:sz w:val="20"/>
                <w:szCs w:val="20"/>
                <w:lang w:val="hy-AM"/>
              </w:rPr>
            </w:pPr>
            <w:r w:rsidRPr="0018340F">
              <w:rPr>
                <w:rFonts w:ascii="Arial" w:hAnsi="Arial" w:cs="Arial"/>
                <w:sz w:val="20"/>
                <w:szCs w:val="20"/>
                <w:lang w:val="hy-AM"/>
              </w:rPr>
              <w:t xml:space="preserve">Ուղիների մշակում  </w:t>
            </w:r>
          </w:p>
          <w:p w:rsidR="00A255EB" w:rsidRPr="0018340F" w:rsidRDefault="00A255EB" w:rsidP="006F56B5">
            <w:pPr>
              <w:numPr>
                <w:ilvl w:val="0"/>
                <w:numId w:val="12"/>
              </w:numPr>
              <w:ind w:left="882" w:hanging="270"/>
              <w:rPr>
                <w:rFonts w:ascii="Arial" w:hAnsi="Arial" w:cs="Arial"/>
                <w:sz w:val="20"/>
                <w:szCs w:val="20"/>
                <w:lang w:val="hy-AM"/>
              </w:rPr>
            </w:pPr>
            <w:r w:rsidRPr="0018340F">
              <w:rPr>
                <w:rFonts w:ascii="Arial" w:hAnsi="Arial" w:cs="Arial"/>
                <w:sz w:val="20"/>
                <w:szCs w:val="20"/>
                <w:lang w:val="hy-AM"/>
              </w:rPr>
              <w:t>Պլոմբավորում լուսակարծրացող պլոմբանյութով</w:t>
            </w:r>
          </w:p>
          <w:p w:rsidR="00A255EB" w:rsidRPr="0018340F" w:rsidRDefault="00A255EB" w:rsidP="006F56B5">
            <w:pPr>
              <w:numPr>
                <w:ilvl w:val="2"/>
                <w:numId w:val="13"/>
              </w:numPr>
              <w:ind w:left="612" w:hanging="612"/>
              <w:rPr>
                <w:rFonts w:ascii="Arial" w:hAnsi="Arial" w:cs="Arial"/>
                <w:b/>
                <w:sz w:val="20"/>
                <w:szCs w:val="20"/>
                <w:lang w:val="hy-AM"/>
              </w:rPr>
            </w:pPr>
            <w:r w:rsidRPr="0018340F">
              <w:rPr>
                <w:rFonts w:ascii="Arial" w:hAnsi="Arial" w:cs="Arial"/>
                <w:b/>
                <w:sz w:val="20"/>
                <w:szCs w:val="20"/>
                <w:lang w:val="hy-AM"/>
              </w:rPr>
              <w:t>Վիրաբուժություն</w:t>
            </w:r>
          </w:p>
          <w:p w:rsidR="00A255EB" w:rsidRPr="0018340F" w:rsidRDefault="00A255EB" w:rsidP="006F56B5">
            <w:pPr>
              <w:numPr>
                <w:ilvl w:val="0"/>
                <w:numId w:val="12"/>
              </w:numPr>
              <w:ind w:left="882" w:hanging="270"/>
              <w:rPr>
                <w:rFonts w:ascii="Arial" w:hAnsi="Arial" w:cs="Arial"/>
                <w:sz w:val="20"/>
                <w:szCs w:val="20"/>
                <w:lang w:val="hy-AM"/>
              </w:rPr>
            </w:pPr>
            <w:r w:rsidRPr="0018340F">
              <w:rPr>
                <w:rFonts w:ascii="Arial" w:hAnsi="Arial" w:cs="Arial"/>
                <w:sz w:val="20"/>
                <w:szCs w:val="20"/>
                <w:lang w:val="hy-AM"/>
              </w:rPr>
              <w:t>Ատամի պարզ հեռացում</w:t>
            </w:r>
          </w:p>
          <w:p w:rsidR="00A255EB" w:rsidRPr="0018340F" w:rsidRDefault="00A255EB" w:rsidP="006F56B5">
            <w:pPr>
              <w:numPr>
                <w:ilvl w:val="0"/>
                <w:numId w:val="12"/>
              </w:numPr>
              <w:ind w:left="882" w:hanging="270"/>
              <w:rPr>
                <w:rFonts w:ascii="Arial" w:hAnsi="Arial" w:cs="Arial"/>
                <w:sz w:val="20"/>
                <w:szCs w:val="20"/>
                <w:lang w:val="hy-AM"/>
              </w:rPr>
            </w:pPr>
            <w:r w:rsidRPr="0018340F">
              <w:rPr>
                <w:rFonts w:ascii="Arial" w:hAnsi="Arial" w:cs="Arial"/>
                <w:sz w:val="20"/>
                <w:szCs w:val="20"/>
                <w:lang w:val="hy-AM"/>
              </w:rPr>
              <w:t>Ատամի բարդ հեռացում</w:t>
            </w:r>
          </w:p>
          <w:p w:rsidR="00A255EB" w:rsidRPr="0018340F" w:rsidRDefault="00A255EB" w:rsidP="006F56B5">
            <w:pPr>
              <w:numPr>
                <w:ilvl w:val="0"/>
                <w:numId w:val="12"/>
              </w:numPr>
              <w:ind w:left="882" w:hanging="270"/>
              <w:rPr>
                <w:rFonts w:ascii="Arial" w:hAnsi="Arial" w:cs="Arial"/>
                <w:sz w:val="20"/>
                <w:szCs w:val="20"/>
                <w:lang w:val="hy-AM"/>
              </w:rPr>
            </w:pPr>
            <w:r w:rsidRPr="0018340F">
              <w:rPr>
                <w:rFonts w:ascii="Arial" w:hAnsi="Arial" w:cs="Arial"/>
                <w:sz w:val="20"/>
                <w:szCs w:val="20"/>
                <w:lang w:val="hy-AM"/>
              </w:rPr>
              <w:t>Իմաստության ատամի հեռացում</w:t>
            </w:r>
          </w:p>
        </w:tc>
        <w:tc>
          <w:tcPr>
            <w:tcW w:w="4050" w:type="dxa"/>
            <w:tcBorders>
              <w:left w:val="single" w:sz="4" w:space="0" w:color="auto"/>
            </w:tcBorders>
            <w:shd w:val="clear" w:color="auto" w:fill="auto"/>
            <w:vAlign w:val="center"/>
          </w:tcPr>
          <w:p w:rsidR="00A255EB" w:rsidRPr="0018340F" w:rsidRDefault="00A255EB" w:rsidP="006F56B5">
            <w:pPr>
              <w:pStyle w:val="CM3"/>
              <w:numPr>
                <w:ilvl w:val="0"/>
                <w:numId w:val="24"/>
              </w:numPr>
              <w:tabs>
                <w:tab w:val="left" w:pos="630"/>
              </w:tabs>
              <w:spacing w:line="240" w:lineRule="auto"/>
              <w:ind w:right="58" w:hanging="1188"/>
              <w:rPr>
                <w:rFonts w:ascii="Arial" w:hAnsi="Arial" w:cs="Arial"/>
                <w:b/>
                <w:sz w:val="20"/>
                <w:szCs w:val="20"/>
                <w:lang w:val="en-US"/>
              </w:rPr>
            </w:pPr>
            <w:r w:rsidRPr="0018340F">
              <w:rPr>
                <w:rFonts w:ascii="Arial" w:hAnsi="Arial" w:cs="Arial"/>
                <w:b/>
                <w:sz w:val="20"/>
                <w:szCs w:val="20"/>
                <w:lang w:val="hy-AM"/>
              </w:rPr>
              <w:t>Т</w:t>
            </w:r>
            <w:r w:rsidRPr="0018340F">
              <w:rPr>
                <w:rFonts w:ascii="Arial" w:hAnsi="Arial" w:cs="Arial"/>
                <w:b/>
                <w:sz w:val="20"/>
                <w:szCs w:val="20"/>
              </w:rPr>
              <w:t>ерапия</w:t>
            </w:r>
          </w:p>
          <w:p w:rsidR="00A255EB" w:rsidRPr="0018340F" w:rsidRDefault="00A255EB" w:rsidP="006F56B5">
            <w:pPr>
              <w:pStyle w:val="CM3"/>
              <w:widowControl/>
              <w:numPr>
                <w:ilvl w:val="3"/>
                <w:numId w:val="22"/>
              </w:numPr>
              <w:adjustRightInd/>
              <w:spacing w:line="240" w:lineRule="auto"/>
              <w:ind w:left="871" w:right="58" w:hanging="270"/>
              <w:rPr>
                <w:rFonts w:ascii="Arial" w:hAnsi="Arial" w:cs="Arial"/>
                <w:sz w:val="20"/>
                <w:szCs w:val="20"/>
              </w:rPr>
            </w:pPr>
            <w:r w:rsidRPr="0018340F">
              <w:rPr>
                <w:rFonts w:ascii="Arial" w:hAnsi="Arial" w:cs="Arial"/>
                <w:sz w:val="20"/>
                <w:szCs w:val="20"/>
              </w:rPr>
              <w:t>Лечение кариеса и/или его осложнений</w:t>
            </w:r>
          </w:p>
          <w:p w:rsidR="00A255EB" w:rsidRPr="0018340F" w:rsidRDefault="00A255EB" w:rsidP="006F56B5">
            <w:pPr>
              <w:pStyle w:val="CM3"/>
              <w:widowControl/>
              <w:numPr>
                <w:ilvl w:val="3"/>
                <w:numId w:val="22"/>
              </w:numPr>
              <w:adjustRightInd/>
              <w:spacing w:line="240" w:lineRule="auto"/>
              <w:ind w:left="871" w:right="58" w:hanging="270"/>
              <w:rPr>
                <w:rFonts w:ascii="Arial" w:hAnsi="Arial" w:cs="Arial"/>
                <w:sz w:val="20"/>
                <w:szCs w:val="20"/>
              </w:rPr>
            </w:pPr>
            <w:r w:rsidRPr="0018340F">
              <w:rPr>
                <w:rFonts w:ascii="Arial" w:hAnsi="Arial" w:cs="Arial"/>
                <w:sz w:val="20"/>
                <w:szCs w:val="20"/>
              </w:rPr>
              <w:t xml:space="preserve">Лечение каналов  </w:t>
            </w:r>
          </w:p>
          <w:p w:rsidR="00A255EB" w:rsidRPr="0018340F" w:rsidRDefault="00A255EB" w:rsidP="006F56B5">
            <w:pPr>
              <w:pStyle w:val="CM3"/>
              <w:widowControl/>
              <w:numPr>
                <w:ilvl w:val="3"/>
                <w:numId w:val="22"/>
              </w:numPr>
              <w:adjustRightInd/>
              <w:spacing w:line="240" w:lineRule="auto"/>
              <w:ind w:left="871" w:right="58" w:hanging="270"/>
              <w:rPr>
                <w:rFonts w:ascii="Arial" w:hAnsi="Arial" w:cs="Arial"/>
                <w:sz w:val="20"/>
                <w:szCs w:val="20"/>
                <w:lang w:val="hy-AM"/>
              </w:rPr>
            </w:pPr>
            <w:r w:rsidRPr="0018340F">
              <w:rPr>
                <w:rFonts w:ascii="Arial" w:hAnsi="Arial" w:cs="Arial"/>
                <w:sz w:val="20"/>
                <w:szCs w:val="20"/>
              </w:rPr>
              <w:t>Световое пломбирование зуб</w:t>
            </w:r>
            <w:r w:rsidRPr="0018340F">
              <w:rPr>
                <w:rFonts w:ascii="Arial" w:hAnsi="Arial" w:cs="Arial"/>
                <w:sz w:val="20"/>
                <w:szCs w:val="20"/>
                <w:lang w:val="en-US"/>
              </w:rPr>
              <w:t>ов</w:t>
            </w:r>
          </w:p>
          <w:p w:rsidR="00A255EB" w:rsidRPr="0018340F" w:rsidRDefault="00A255EB" w:rsidP="006F56B5">
            <w:pPr>
              <w:pStyle w:val="CM3"/>
              <w:numPr>
                <w:ilvl w:val="0"/>
                <w:numId w:val="24"/>
              </w:numPr>
              <w:tabs>
                <w:tab w:val="left" w:pos="630"/>
              </w:tabs>
              <w:spacing w:line="240" w:lineRule="auto"/>
              <w:ind w:right="58" w:hanging="1188"/>
              <w:rPr>
                <w:rFonts w:ascii="Arial" w:hAnsi="Arial" w:cs="Arial"/>
                <w:b/>
                <w:sz w:val="20"/>
                <w:szCs w:val="20"/>
                <w:lang w:val="en-US"/>
              </w:rPr>
            </w:pPr>
            <w:r w:rsidRPr="0018340F">
              <w:rPr>
                <w:rFonts w:ascii="Arial" w:hAnsi="Arial" w:cs="Arial"/>
                <w:b/>
                <w:sz w:val="20"/>
                <w:szCs w:val="20"/>
              </w:rPr>
              <w:t>Хирургия</w:t>
            </w:r>
          </w:p>
          <w:p w:rsidR="00A255EB" w:rsidRPr="0018340F" w:rsidRDefault="00A255EB" w:rsidP="006F56B5">
            <w:pPr>
              <w:pStyle w:val="CM3"/>
              <w:widowControl/>
              <w:numPr>
                <w:ilvl w:val="3"/>
                <w:numId w:val="22"/>
              </w:numPr>
              <w:adjustRightInd/>
              <w:spacing w:line="240" w:lineRule="auto"/>
              <w:ind w:left="871" w:right="58" w:hanging="270"/>
              <w:rPr>
                <w:rFonts w:ascii="Arial" w:hAnsi="Arial" w:cs="Arial"/>
                <w:sz w:val="20"/>
                <w:szCs w:val="20"/>
              </w:rPr>
            </w:pPr>
            <w:r w:rsidRPr="0018340F">
              <w:rPr>
                <w:rFonts w:ascii="Arial" w:hAnsi="Arial" w:cs="Arial"/>
                <w:sz w:val="20"/>
                <w:szCs w:val="20"/>
              </w:rPr>
              <w:t xml:space="preserve">Простое удаление зуба </w:t>
            </w:r>
          </w:p>
          <w:p w:rsidR="00A255EB" w:rsidRPr="0018340F" w:rsidRDefault="00A255EB" w:rsidP="006F56B5">
            <w:pPr>
              <w:pStyle w:val="CM3"/>
              <w:widowControl/>
              <w:numPr>
                <w:ilvl w:val="3"/>
                <w:numId w:val="22"/>
              </w:numPr>
              <w:adjustRightInd/>
              <w:spacing w:line="240" w:lineRule="auto"/>
              <w:ind w:left="871" w:right="58" w:hanging="270"/>
              <w:rPr>
                <w:rFonts w:ascii="Arial" w:hAnsi="Arial" w:cs="Arial"/>
                <w:sz w:val="20"/>
                <w:szCs w:val="20"/>
              </w:rPr>
            </w:pPr>
            <w:r w:rsidRPr="0018340F">
              <w:rPr>
                <w:rFonts w:ascii="Arial" w:hAnsi="Arial" w:cs="Arial"/>
                <w:sz w:val="20"/>
                <w:szCs w:val="20"/>
              </w:rPr>
              <w:t xml:space="preserve">Сложное удаление зуба </w:t>
            </w:r>
          </w:p>
          <w:p w:rsidR="00A255EB" w:rsidRPr="0018340F" w:rsidRDefault="00A255EB" w:rsidP="006F56B5">
            <w:pPr>
              <w:pStyle w:val="CM3"/>
              <w:widowControl/>
              <w:numPr>
                <w:ilvl w:val="3"/>
                <w:numId w:val="22"/>
              </w:numPr>
              <w:adjustRightInd/>
              <w:spacing w:line="240" w:lineRule="auto"/>
              <w:ind w:left="871" w:right="58" w:hanging="270"/>
              <w:rPr>
                <w:rFonts w:ascii="Arial" w:hAnsi="Arial" w:cs="Arial"/>
                <w:sz w:val="20"/>
                <w:szCs w:val="20"/>
                <w:lang w:val="hy-AM"/>
              </w:rPr>
            </w:pPr>
            <w:r w:rsidRPr="0018340F">
              <w:rPr>
                <w:rFonts w:ascii="Arial" w:hAnsi="Arial" w:cs="Arial"/>
                <w:sz w:val="20"/>
                <w:szCs w:val="20"/>
              </w:rPr>
              <w:t>Удаление зуба мудрости</w:t>
            </w:r>
          </w:p>
        </w:tc>
        <w:tc>
          <w:tcPr>
            <w:tcW w:w="2340" w:type="dxa"/>
            <w:shd w:val="clear" w:color="auto" w:fill="auto"/>
            <w:vAlign w:val="center"/>
          </w:tcPr>
          <w:p w:rsidR="00A255EB" w:rsidRPr="00C11AB9" w:rsidRDefault="00A255EB" w:rsidP="00CB0664">
            <w:pPr>
              <w:jc w:val="center"/>
              <w:rPr>
                <w:rFonts w:ascii="Arial" w:hAnsi="Arial" w:cs="Arial"/>
                <w:bCs/>
                <w:sz w:val="20"/>
                <w:szCs w:val="20"/>
                <w:lang w:val="hy-AM"/>
              </w:rPr>
            </w:pPr>
            <w:r w:rsidRPr="0018340F">
              <w:rPr>
                <w:rFonts w:ascii="Arial" w:hAnsi="Arial" w:cs="Arial"/>
                <w:sz w:val="20"/>
                <w:szCs w:val="20"/>
                <w:lang w:val="hy-AM"/>
              </w:rPr>
              <w:t>15,000 ՀՀ դրամի սահմաններում /До 15,000 драм РА</w:t>
            </w:r>
          </w:p>
        </w:tc>
      </w:tr>
      <w:tr w:rsidR="00A255EB" w:rsidRPr="0018340F" w:rsidTr="009449D4">
        <w:trPr>
          <w:trHeight w:val="212"/>
        </w:trPr>
        <w:tc>
          <w:tcPr>
            <w:tcW w:w="10710" w:type="dxa"/>
            <w:gridSpan w:val="3"/>
            <w:shd w:val="clear" w:color="auto" w:fill="auto"/>
            <w:vAlign w:val="center"/>
          </w:tcPr>
          <w:p w:rsidR="00A255EB" w:rsidRPr="00FE0A07" w:rsidRDefault="00A255EB" w:rsidP="00CB0664">
            <w:pPr>
              <w:jc w:val="both"/>
              <w:rPr>
                <w:rFonts w:ascii="Arial" w:hAnsi="Arial" w:cs="Arial"/>
                <w:sz w:val="20"/>
                <w:szCs w:val="20"/>
                <w:lang w:val="en-US"/>
              </w:rPr>
            </w:pPr>
            <w:r w:rsidRPr="00FE0A07">
              <w:rPr>
                <w:rFonts w:ascii="Arial" w:hAnsi="Arial" w:cs="Arial"/>
                <w:sz w:val="20"/>
                <w:szCs w:val="20"/>
                <w:lang w:val="hy-AM"/>
              </w:rPr>
              <w:t>Եթե Ապահովագրված անձը չի բուժվում Ապահովագրողի կողմից նշված ատամնաբուժական կլինիկայում, ապա Ապահովագրողի պահանջով պետք է անցնի հետբուժական հետազոտություն իր կողմից նշված կլինիկայում:/ Если Застрахованное лицо не проходит лечение в стоматологической клинике, выбранной Страховщиком, то после завершения лечения по требованию Страховщика обязан пройти осмотр в выбранной им клинике.</w:t>
            </w:r>
          </w:p>
        </w:tc>
      </w:tr>
      <w:tr w:rsidR="00A255EB" w:rsidRPr="00C11AB9" w:rsidTr="009449D4">
        <w:trPr>
          <w:trHeight w:val="437"/>
        </w:trPr>
        <w:tc>
          <w:tcPr>
            <w:tcW w:w="10710" w:type="dxa"/>
            <w:gridSpan w:val="3"/>
            <w:shd w:val="clear" w:color="auto" w:fill="F2F2F2" w:themeFill="background1" w:themeFillShade="F2"/>
            <w:vAlign w:val="center"/>
          </w:tcPr>
          <w:p w:rsidR="00A255EB" w:rsidRPr="0018340F" w:rsidRDefault="00A255EB" w:rsidP="006F56B5">
            <w:pPr>
              <w:pStyle w:val="CM3"/>
              <w:numPr>
                <w:ilvl w:val="1"/>
                <w:numId w:val="13"/>
              </w:numPr>
              <w:spacing w:line="240" w:lineRule="auto"/>
              <w:ind w:left="612" w:right="57" w:hanging="612"/>
              <w:rPr>
                <w:rFonts w:ascii="Arial" w:hAnsi="Arial" w:cs="Arial"/>
                <w:b/>
                <w:sz w:val="20"/>
                <w:szCs w:val="20"/>
                <w:lang w:val="hy-AM"/>
              </w:rPr>
            </w:pPr>
            <w:r w:rsidRPr="0018340F">
              <w:rPr>
                <w:rFonts w:ascii="Arial" w:hAnsi="Arial" w:cs="Arial"/>
                <w:b/>
                <w:sz w:val="20"/>
                <w:szCs w:val="20"/>
                <w:lang w:val="hy-AM"/>
              </w:rPr>
              <w:t>ԿԱՆԽԱՐԳԵԼԻՉ ԸՆԴՀԱՆՈՒՐ ԲԺՇԿԱԿԱՆ ՀԵՏԱԶՈՏՈՒԹՅՈՒՆ. / ОБЩИЙ ПРОФИЛАКТИЧЕСКИЙ МЕДИЦИНСКИЙ ОСМОТР. 16-65 տարեկան / лет</w:t>
            </w:r>
          </w:p>
          <w:p w:rsidR="00A255EB" w:rsidRPr="00C11AB9" w:rsidRDefault="00A255EB" w:rsidP="00CB0664">
            <w:pPr>
              <w:ind w:left="612"/>
              <w:rPr>
                <w:rFonts w:ascii="Arial" w:hAnsi="Arial" w:cs="Arial"/>
                <w:sz w:val="20"/>
                <w:szCs w:val="20"/>
                <w:lang w:val="hy-AM"/>
              </w:rPr>
            </w:pPr>
            <w:r w:rsidRPr="0018340F">
              <w:rPr>
                <w:rFonts w:ascii="Arial" w:hAnsi="Arial" w:cs="Arial"/>
                <w:sz w:val="20"/>
                <w:szCs w:val="20"/>
                <w:lang w:val="hy-AM"/>
              </w:rPr>
              <w:t>Իրականացվում է Ապահովագրողի կողմից ընտրված Բժշկական հաստատությունում</w:t>
            </w:r>
            <w:r w:rsidRPr="00C11AB9">
              <w:rPr>
                <w:rFonts w:ascii="Arial" w:hAnsi="Arial" w:cs="Arial"/>
                <w:sz w:val="20"/>
                <w:szCs w:val="20"/>
                <w:lang w:val="hy-AM"/>
              </w:rPr>
              <w:t xml:space="preserve"> </w:t>
            </w:r>
            <w:r w:rsidRPr="0018340F">
              <w:rPr>
                <w:rFonts w:ascii="Arial" w:hAnsi="Arial" w:cs="Arial"/>
                <w:sz w:val="20"/>
                <w:szCs w:val="20"/>
                <w:lang w:val="hy-AM"/>
              </w:rPr>
              <w:t xml:space="preserve">/ </w:t>
            </w:r>
            <w:r w:rsidRPr="00C11AB9">
              <w:rPr>
                <w:rFonts w:ascii="Arial" w:hAnsi="Arial" w:cs="Arial"/>
                <w:sz w:val="20"/>
                <w:szCs w:val="20"/>
                <w:lang w:val="hy-AM"/>
              </w:rPr>
              <w:t>Осуществляется в Медицинском учреждении, выбранном Страховщиком</w:t>
            </w:r>
          </w:p>
        </w:tc>
      </w:tr>
      <w:tr w:rsidR="00A255EB" w:rsidRPr="0018340F" w:rsidTr="009449D4">
        <w:trPr>
          <w:trHeight w:val="53"/>
        </w:trPr>
        <w:tc>
          <w:tcPr>
            <w:tcW w:w="4320" w:type="dxa"/>
            <w:tcBorders>
              <w:right w:val="single" w:sz="4" w:space="0" w:color="auto"/>
            </w:tcBorders>
            <w:shd w:val="clear" w:color="auto" w:fill="auto"/>
          </w:tcPr>
          <w:p w:rsidR="00A255EB" w:rsidRPr="0018340F" w:rsidRDefault="00A255EB" w:rsidP="006F56B5">
            <w:pPr>
              <w:numPr>
                <w:ilvl w:val="2"/>
                <w:numId w:val="13"/>
              </w:numPr>
              <w:ind w:left="612" w:hanging="612"/>
              <w:jc w:val="both"/>
              <w:rPr>
                <w:rFonts w:ascii="Arial" w:hAnsi="Arial" w:cs="Arial"/>
                <w:sz w:val="20"/>
                <w:szCs w:val="20"/>
                <w:lang w:val="hy-AM"/>
              </w:rPr>
            </w:pPr>
            <w:r w:rsidRPr="0018340F">
              <w:rPr>
                <w:rFonts w:ascii="Arial" w:hAnsi="Arial" w:cs="Arial"/>
                <w:sz w:val="20"/>
                <w:szCs w:val="20"/>
                <w:lang w:val="hy-AM"/>
              </w:rPr>
              <w:lastRenderedPageBreak/>
              <w:t>Թերապևտի խորհրդատվություն</w:t>
            </w:r>
          </w:p>
          <w:p w:rsidR="00A255EB" w:rsidRPr="0018340F" w:rsidRDefault="00A255EB" w:rsidP="006F56B5">
            <w:pPr>
              <w:numPr>
                <w:ilvl w:val="2"/>
                <w:numId w:val="13"/>
              </w:numPr>
              <w:ind w:left="612" w:hanging="612"/>
              <w:jc w:val="both"/>
              <w:rPr>
                <w:rFonts w:ascii="Arial" w:hAnsi="Arial" w:cs="Arial"/>
                <w:sz w:val="20"/>
                <w:szCs w:val="20"/>
                <w:lang w:val="hy-AM"/>
              </w:rPr>
            </w:pPr>
            <w:r w:rsidRPr="0018340F">
              <w:rPr>
                <w:rFonts w:ascii="Arial" w:hAnsi="Arial" w:cs="Arial"/>
                <w:sz w:val="20"/>
                <w:szCs w:val="20"/>
                <w:lang w:val="hy-AM"/>
              </w:rPr>
              <w:t>Տեսողության ստուգում</w:t>
            </w:r>
          </w:p>
          <w:p w:rsidR="00A255EB" w:rsidRPr="0018340F" w:rsidRDefault="00A255EB" w:rsidP="006F56B5">
            <w:pPr>
              <w:numPr>
                <w:ilvl w:val="2"/>
                <w:numId w:val="13"/>
              </w:numPr>
              <w:ind w:left="612" w:hanging="612"/>
              <w:jc w:val="both"/>
              <w:rPr>
                <w:rFonts w:ascii="Arial" w:hAnsi="Arial" w:cs="Arial"/>
                <w:sz w:val="20"/>
                <w:szCs w:val="20"/>
                <w:lang w:val="hy-AM"/>
              </w:rPr>
            </w:pPr>
            <w:r w:rsidRPr="0018340F">
              <w:rPr>
                <w:rFonts w:ascii="Arial" w:hAnsi="Arial" w:cs="Arial"/>
                <w:sz w:val="20"/>
                <w:szCs w:val="20"/>
                <w:lang w:val="hy-AM"/>
              </w:rPr>
              <w:t>Որովայնի խոռոչի, փոքր կոնքի  օրգանների և վահանաձև գեղձի ուլտրաձայնային հետազոտություն</w:t>
            </w:r>
          </w:p>
          <w:p w:rsidR="00A255EB" w:rsidRPr="0018340F" w:rsidRDefault="00A255EB" w:rsidP="006F56B5">
            <w:pPr>
              <w:numPr>
                <w:ilvl w:val="2"/>
                <w:numId w:val="13"/>
              </w:numPr>
              <w:ind w:left="612" w:hanging="612"/>
              <w:jc w:val="both"/>
              <w:rPr>
                <w:rFonts w:ascii="Arial" w:hAnsi="Arial" w:cs="Arial"/>
                <w:sz w:val="20"/>
                <w:szCs w:val="20"/>
              </w:rPr>
            </w:pPr>
            <w:r w:rsidRPr="0018340F">
              <w:rPr>
                <w:rFonts w:ascii="Arial" w:hAnsi="Arial" w:cs="Arial"/>
                <w:sz w:val="20"/>
                <w:szCs w:val="20"/>
              </w:rPr>
              <w:t>Էլեկտրասրտագրություն (ԷՍԳ)</w:t>
            </w:r>
          </w:p>
          <w:p w:rsidR="00A255EB" w:rsidRPr="0018340F" w:rsidRDefault="00A255EB" w:rsidP="006F56B5">
            <w:pPr>
              <w:numPr>
                <w:ilvl w:val="2"/>
                <w:numId w:val="13"/>
              </w:numPr>
              <w:ind w:left="612" w:hanging="612"/>
              <w:jc w:val="both"/>
              <w:rPr>
                <w:rFonts w:ascii="Arial" w:hAnsi="Arial" w:cs="Arial"/>
                <w:sz w:val="20"/>
                <w:szCs w:val="20"/>
              </w:rPr>
            </w:pPr>
            <w:r w:rsidRPr="0018340F">
              <w:rPr>
                <w:rFonts w:ascii="Arial" w:hAnsi="Arial" w:cs="Arial"/>
                <w:sz w:val="20"/>
                <w:szCs w:val="20"/>
              </w:rPr>
              <w:t>Կանանց համար գինեկոլոգի խորհրդատվություն կամ տղամարդկանց համար ուրոլոգի խորհրդատվություն</w:t>
            </w:r>
          </w:p>
          <w:p w:rsidR="00A255EB" w:rsidRPr="0018340F" w:rsidRDefault="00A255EB" w:rsidP="006F56B5">
            <w:pPr>
              <w:numPr>
                <w:ilvl w:val="2"/>
                <w:numId w:val="13"/>
              </w:numPr>
              <w:ind w:left="612" w:hanging="612"/>
              <w:jc w:val="both"/>
              <w:rPr>
                <w:rFonts w:ascii="Arial" w:hAnsi="Arial" w:cs="Arial"/>
                <w:sz w:val="20"/>
                <w:szCs w:val="20"/>
              </w:rPr>
            </w:pPr>
            <w:r w:rsidRPr="0018340F">
              <w:rPr>
                <w:rFonts w:ascii="Arial" w:hAnsi="Arial" w:cs="Arial"/>
                <w:sz w:val="20"/>
                <w:szCs w:val="20"/>
              </w:rPr>
              <w:t>Արյան ընդհանուր քննություն լեյկոբանաձևով</w:t>
            </w:r>
          </w:p>
          <w:p w:rsidR="00A255EB" w:rsidRPr="0018340F" w:rsidRDefault="00A255EB" w:rsidP="006F56B5">
            <w:pPr>
              <w:numPr>
                <w:ilvl w:val="2"/>
                <w:numId w:val="13"/>
              </w:numPr>
              <w:ind w:left="612" w:hanging="612"/>
              <w:jc w:val="both"/>
              <w:rPr>
                <w:rFonts w:ascii="Arial" w:hAnsi="Arial" w:cs="Arial"/>
                <w:sz w:val="20"/>
                <w:szCs w:val="20"/>
              </w:rPr>
            </w:pPr>
            <w:r w:rsidRPr="0018340F">
              <w:rPr>
                <w:rFonts w:ascii="Arial" w:hAnsi="Arial" w:cs="Arial"/>
                <w:sz w:val="20"/>
                <w:szCs w:val="20"/>
              </w:rPr>
              <w:t>Կրծքագեղձի ուլտրաձայնային հետազոտություն, բժշկի նշանակման դեպքում` մամոգրաֆիական հետազոտություն</w:t>
            </w:r>
          </w:p>
        </w:tc>
        <w:tc>
          <w:tcPr>
            <w:tcW w:w="4050" w:type="dxa"/>
            <w:tcBorders>
              <w:left w:val="single" w:sz="4" w:space="0" w:color="auto"/>
            </w:tcBorders>
            <w:shd w:val="clear" w:color="auto" w:fill="auto"/>
          </w:tcPr>
          <w:p w:rsidR="00A255EB" w:rsidRPr="0018340F" w:rsidRDefault="00A255EB" w:rsidP="006F56B5">
            <w:pPr>
              <w:pStyle w:val="CM3"/>
              <w:numPr>
                <w:ilvl w:val="0"/>
                <w:numId w:val="25"/>
              </w:numPr>
              <w:spacing w:line="240" w:lineRule="auto"/>
              <w:ind w:right="58" w:hanging="648"/>
              <w:jc w:val="both"/>
              <w:rPr>
                <w:rFonts w:ascii="Arial" w:hAnsi="Arial" w:cs="Arial"/>
                <w:sz w:val="20"/>
                <w:szCs w:val="20"/>
              </w:rPr>
            </w:pPr>
            <w:r w:rsidRPr="0018340F">
              <w:rPr>
                <w:rFonts w:ascii="Arial" w:hAnsi="Arial" w:cs="Arial"/>
                <w:sz w:val="20"/>
                <w:szCs w:val="20"/>
              </w:rPr>
              <w:t>Консультация терапевта</w:t>
            </w:r>
          </w:p>
          <w:p w:rsidR="00A255EB" w:rsidRPr="0018340F" w:rsidRDefault="00A255EB" w:rsidP="006F56B5">
            <w:pPr>
              <w:pStyle w:val="CM3"/>
              <w:numPr>
                <w:ilvl w:val="0"/>
                <w:numId w:val="25"/>
              </w:numPr>
              <w:spacing w:line="240" w:lineRule="auto"/>
              <w:ind w:right="58" w:hanging="648"/>
              <w:jc w:val="both"/>
              <w:rPr>
                <w:rFonts w:ascii="Arial" w:hAnsi="Arial" w:cs="Arial"/>
                <w:sz w:val="20"/>
                <w:szCs w:val="20"/>
              </w:rPr>
            </w:pPr>
            <w:r w:rsidRPr="0018340F">
              <w:rPr>
                <w:rFonts w:ascii="Arial" w:hAnsi="Arial" w:cs="Arial"/>
                <w:sz w:val="20"/>
                <w:szCs w:val="20"/>
              </w:rPr>
              <w:t>Проверка зрения</w:t>
            </w:r>
          </w:p>
          <w:p w:rsidR="00A255EB" w:rsidRPr="0018340F" w:rsidRDefault="00A255EB" w:rsidP="006F56B5">
            <w:pPr>
              <w:pStyle w:val="CM3"/>
              <w:numPr>
                <w:ilvl w:val="0"/>
                <w:numId w:val="25"/>
              </w:numPr>
              <w:spacing w:line="240" w:lineRule="auto"/>
              <w:ind w:right="58" w:hanging="648"/>
              <w:jc w:val="both"/>
              <w:rPr>
                <w:rFonts w:ascii="Arial" w:hAnsi="Arial" w:cs="Arial"/>
                <w:sz w:val="20"/>
                <w:szCs w:val="20"/>
              </w:rPr>
            </w:pPr>
            <w:r w:rsidRPr="0018340F">
              <w:rPr>
                <w:rFonts w:ascii="Arial" w:hAnsi="Arial" w:cs="Arial"/>
                <w:sz w:val="20"/>
                <w:szCs w:val="20"/>
              </w:rPr>
              <w:t>Ультразвуковое обследование (УЗИ) брюшной полости, малого таза и щитовидной железы</w:t>
            </w:r>
          </w:p>
          <w:p w:rsidR="00A255EB" w:rsidRPr="0018340F" w:rsidRDefault="00A255EB" w:rsidP="006F56B5">
            <w:pPr>
              <w:pStyle w:val="CM3"/>
              <w:numPr>
                <w:ilvl w:val="0"/>
                <w:numId w:val="25"/>
              </w:numPr>
              <w:spacing w:line="240" w:lineRule="auto"/>
              <w:ind w:right="58" w:hanging="648"/>
              <w:jc w:val="both"/>
              <w:rPr>
                <w:rFonts w:ascii="Arial" w:hAnsi="Arial" w:cs="Arial"/>
                <w:sz w:val="20"/>
                <w:szCs w:val="20"/>
              </w:rPr>
            </w:pPr>
            <w:r w:rsidRPr="0018340F">
              <w:rPr>
                <w:rFonts w:ascii="Arial" w:hAnsi="Arial" w:cs="Arial"/>
                <w:sz w:val="20"/>
                <w:szCs w:val="20"/>
              </w:rPr>
              <w:t>Электрокардиография (ЭКГ)</w:t>
            </w:r>
          </w:p>
          <w:p w:rsidR="00A255EB" w:rsidRPr="0018340F" w:rsidRDefault="00A255EB" w:rsidP="006F56B5">
            <w:pPr>
              <w:pStyle w:val="CM3"/>
              <w:numPr>
                <w:ilvl w:val="0"/>
                <w:numId w:val="25"/>
              </w:numPr>
              <w:spacing w:line="240" w:lineRule="auto"/>
              <w:ind w:right="58" w:hanging="648"/>
              <w:jc w:val="both"/>
              <w:rPr>
                <w:rFonts w:ascii="Arial" w:hAnsi="Arial" w:cs="Arial"/>
                <w:sz w:val="20"/>
                <w:szCs w:val="20"/>
              </w:rPr>
            </w:pPr>
            <w:r w:rsidRPr="0018340F">
              <w:rPr>
                <w:rFonts w:ascii="Arial" w:hAnsi="Arial" w:cs="Arial"/>
                <w:sz w:val="20"/>
                <w:szCs w:val="20"/>
              </w:rPr>
              <w:t>Консультация гинеколога для женщин или консультация уролога для мужчин</w:t>
            </w:r>
          </w:p>
          <w:p w:rsidR="00A255EB" w:rsidRPr="0018340F" w:rsidRDefault="00A255EB" w:rsidP="006F56B5">
            <w:pPr>
              <w:pStyle w:val="CM3"/>
              <w:numPr>
                <w:ilvl w:val="0"/>
                <w:numId w:val="25"/>
              </w:numPr>
              <w:spacing w:line="240" w:lineRule="auto"/>
              <w:ind w:right="58" w:hanging="648"/>
              <w:jc w:val="both"/>
              <w:rPr>
                <w:rFonts w:ascii="Arial" w:hAnsi="Arial" w:cs="Arial"/>
                <w:sz w:val="20"/>
                <w:szCs w:val="20"/>
              </w:rPr>
            </w:pPr>
            <w:r w:rsidRPr="0018340F">
              <w:rPr>
                <w:rFonts w:ascii="Arial" w:hAnsi="Arial" w:cs="Arial"/>
                <w:sz w:val="20"/>
                <w:szCs w:val="20"/>
              </w:rPr>
              <w:t>Общий анализ крови с лейкоформулой</w:t>
            </w:r>
          </w:p>
          <w:p w:rsidR="00A255EB" w:rsidRPr="0018340F" w:rsidRDefault="00A255EB" w:rsidP="006F56B5">
            <w:pPr>
              <w:pStyle w:val="CM3"/>
              <w:numPr>
                <w:ilvl w:val="0"/>
                <w:numId w:val="25"/>
              </w:numPr>
              <w:spacing w:line="240" w:lineRule="auto"/>
              <w:ind w:right="58" w:hanging="648"/>
              <w:jc w:val="both"/>
              <w:rPr>
                <w:rFonts w:ascii="Arial" w:hAnsi="Arial" w:cs="Arial"/>
                <w:sz w:val="20"/>
                <w:szCs w:val="20"/>
              </w:rPr>
            </w:pPr>
            <w:r w:rsidRPr="0018340F">
              <w:rPr>
                <w:rFonts w:ascii="Arial" w:hAnsi="Arial" w:cs="Arial"/>
                <w:sz w:val="20"/>
                <w:szCs w:val="20"/>
              </w:rPr>
              <w:t>Ультразвуковое обследование молочной железы, при назначении врача - маммографическое обследование</w:t>
            </w:r>
          </w:p>
          <w:p w:rsidR="00A255EB" w:rsidRPr="0018340F" w:rsidRDefault="00A255EB" w:rsidP="00CB0664">
            <w:pPr>
              <w:ind w:hanging="648"/>
              <w:jc w:val="both"/>
              <w:rPr>
                <w:rFonts w:ascii="Arial" w:hAnsi="Arial" w:cs="Arial"/>
                <w:sz w:val="20"/>
                <w:szCs w:val="20"/>
              </w:rPr>
            </w:pPr>
          </w:p>
        </w:tc>
        <w:tc>
          <w:tcPr>
            <w:tcW w:w="2340" w:type="dxa"/>
            <w:shd w:val="clear" w:color="auto" w:fill="auto"/>
            <w:vAlign w:val="center"/>
          </w:tcPr>
          <w:p w:rsidR="00A255EB" w:rsidRPr="0018340F" w:rsidRDefault="00A255EB" w:rsidP="00CB0664">
            <w:pPr>
              <w:jc w:val="center"/>
              <w:rPr>
                <w:rFonts w:ascii="Arial" w:hAnsi="Arial" w:cs="Arial"/>
                <w:sz w:val="20"/>
                <w:szCs w:val="20"/>
                <w:lang w:val="en-US"/>
              </w:rPr>
            </w:pPr>
            <w:r w:rsidRPr="0018340F">
              <w:rPr>
                <w:rFonts w:ascii="Arial" w:hAnsi="Arial" w:cs="Arial"/>
                <w:sz w:val="20"/>
                <w:szCs w:val="20"/>
              </w:rPr>
              <w:t xml:space="preserve">1 </w:t>
            </w:r>
            <w:r w:rsidRPr="0018340F">
              <w:rPr>
                <w:rFonts w:ascii="Arial" w:hAnsi="Arial" w:cs="Arial"/>
                <w:sz w:val="20"/>
                <w:szCs w:val="20"/>
                <w:lang w:val="en-US"/>
              </w:rPr>
              <w:t xml:space="preserve">անգամ </w:t>
            </w:r>
            <w:r w:rsidRPr="0018340F">
              <w:rPr>
                <w:rFonts w:ascii="Arial" w:hAnsi="Arial" w:cs="Arial"/>
                <w:sz w:val="20"/>
                <w:szCs w:val="20"/>
              </w:rPr>
              <w:t>/1 раз</w:t>
            </w:r>
          </w:p>
        </w:tc>
      </w:tr>
      <w:tr w:rsidR="00A255EB" w:rsidRPr="00167AC4" w:rsidTr="009449D4">
        <w:trPr>
          <w:trHeight w:val="437"/>
        </w:trPr>
        <w:tc>
          <w:tcPr>
            <w:tcW w:w="10710" w:type="dxa"/>
            <w:gridSpan w:val="3"/>
            <w:shd w:val="clear" w:color="auto" w:fill="F2F2F2" w:themeFill="background1" w:themeFillShade="F2"/>
            <w:vAlign w:val="center"/>
          </w:tcPr>
          <w:p w:rsidR="00A255EB" w:rsidRPr="0018340F" w:rsidRDefault="00A255EB" w:rsidP="006F56B5">
            <w:pPr>
              <w:pStyle w:val="CM3"/>
              <w:numPr>
                <w:ilvl w:val="1"/>
                <w:numId w:val="23"/>
              </w:numPr>
              <w:spacing w:line="240" w:lineRule="auto"/>
              <w:ind w:left="675" w:right="57" w:hanging="675"/>
              <w:rPr>
                <w:rFonts w:ascii="Arial" w:hAnsi="Arial" w:cs="Arial"/>
                <w:b/>
                <w:bCs/>
                <w:sz w:val="20"/>
                <w:szCs w:val="20"/>
                <w:lang w:val="en-GB"/>
              </w:rPr>
            </w:pPr>
            <w:r w:rsidRPr="0018340F">
              <w:rPr>
                <w:rFonts w:ascii="Arial" w:hAnsi="Arial" w:cs="Arial"/>
                <w:b/>
                <w:bCs/>
                <w:sz w:val="20"/>
                <w:szCs w:val="20"/>
                <w:lang w:val="en-US"/>
              </w:rPr>
              <w:t>ԿԱՆԽԱՐԳԵԼԻՉ</w:t>
            </w:r>
            <w:r w:rsidRPr="00167AC4">
              <w:rPr>
                <w:rFonts w:ascii="Arial" w:hAnsi="Arial" w:cs="Arial"/>
                <w:b/>
                <w:sz w:val="20"/>
                <w:szCs w:val="20"/>
              </w:rPr>
              <w:t xml:space="preserve"> </w:t>
            </w:r>
            <w:r w:rsidRPr="0018340F">
              <w:rPr>
                <w:rFonts w:ascii="Arial" w:hAnsi="Arial" w:cs="Arial"/>
                <w:b/>
                <w:sz w:val="20"/>
                <w:szCs w:val="20"/>
                <w:lang w:val="en-US"/>
              </w:rPr>
              <w:t>ԸՆԴՀԱՆՈՒՐ</w:t>
            </w:r>
            <w:r w:rsidRPr="00167AC4">
              <w:rPr>
                <w:rFonts w:ascii="Arial" w:hAnsi="Arial" w:cs="Arial"/>
                <w:b/>
                <w:sz w:val="20"/>
                <w:szCs w:val="20"/>
              </w:rPr>
              <w:t xml:space="preserve"> </w:t>
            </w:r>
            <w:r w:rsidRPr="0018340F">
              <w:rPr>
                <w:rFonts w:ascii="Arial" w:hAnsi="Arial" w:cs="Arial"/>
                <w:b/>
                <w:sz w:val="20"/>
                <w:szCs w:val="20"/>
                <w:lang w:val="en-US"/>
              </w:rPr>
              <w:t>ԲԺՇԿԱԿԱՆ</w:t>
            </w:r>
            <w:r w:rsidRPr="00167AC4">
              <w:rPr>
                <w:rFonts w:ascii="Arial" w:hAnsi="Arial" w:cs="Arial"/>
                <w:b/>
                <w:sz w:val="20"/>
                <w:szCs w:val="20"/>
              </w:rPr>
              <w:t xml:space="preserve"> </w:t>
            </w:r>
            <w:r w:rsidRPr="0018340F">
              <w:rPr>
                <w:rFonts w:ascii="Arial" w:hAnsi="Arial" w:cs="Arial"/>
                <w:b/>
                <w:sz w:val="20"/>
                <w:szCs w:val="20"/>
                <w:lang w:val="en-US"/>
              </w:rPr>
              <w:t>ՀԵՏԱԶՈՏՈՒԹՅՈՒՆ</w:t>
            </w:r>
            <w:r w:rsidRPr="00167AC4">
              <w:rPr>
                <w:rFonts w:ascii="Arial" w:hAnsi="Arial" w:cs="Arial"/>
                <w:b/>
                <w:sz w:val="20"/>
                <w:szCs w:val="20"/>
              </w:rPr>
              <w:t>/</w:t>
            </w:r>
            <w:r w:rsidRPr="00167AC4">
              <w:rPr>
                <w:rFonts w:ascii="Arial" w:hAnsi="Arial" w:cs="Arial"/>
                <w:b/>
                <w:bCs/>
                <w:sz w:val="20"/>
                <w:szCs w:val="20"/>
              </w:rPr>
              <w:t xml:space="preserve"> </w:t>
            </w:r>
            <w:r w:rsidRPr="0018340F">
              <w:rPr>
                <w:rFonts w:ascii="Arial" w:hAnsi="Arial" w:cs="Arial"/>
                <w:b/>
                <w:bCs/>
                <w:sz w:val="20"/>
                <w:szCs w:val="20"/>
              </w:rPr>
              <w:t>ОБЩИЙ</w:t>
            </w:r>
            <w:r w:rsidRPr="00167AC4">
              <w:rPr>
                <w:rFonts w:ascii="Arial" w:hAnsi="Arial" w:cs="Arial"/>
                <w:b/>
                <w:bCs/>
                <w:sz w:val="20"/>
                <w:szCs w:val="20"/>
              </w:rPr>
              <w:t xml:space="preserve"> </w:t>
            </w:r>
            <w:r w:rsidRPr="0018340F">
              <w:rPr>
                <w:rFonts w:ascii="Arial" w:hAnsi="Arial" w:cs="Arial"/>
                <w:b/>
                <w:bCs/>
                <w:sz w:val="20"/>
                <w:szCs w:val="20"/>
              </w:rPr>
              <w:t>ПРОФИЛАКТИЧЕСКИЙ</w:t>
            </w:r>
            <w:r w:rsidRPr="00167AC4">
              <w:rPr>
                <w:rFonts w:ascii="Arial" w:hAnsi="Arial" w:cs="Arial"/>
                <w:b/>
                <w:bCs/>
                <w:sz w:val="20"/>
                <w:szCs w:val="20"/>
              </w:rPr>
              <w:t xml:space="preserve"> </w:t>
            </w:r>
            <w:r w:rsidRPr="0018340F">
              <w:rPr>
                <w:rFonts w:ascii="Arial" w:hAnsi="Arial" w:cs="Arial"/>
                <w:b/>
                <w:bCs/>
                <w:sz w:val="20"/>
                <w:szCs w:val="20"/>
              </w:rPr>
              <w:t>МЕДИЦИНСКИЙ</w:t>
            </w:r>
            <w:r w:rsidRPr="00167AC4">
              <w:rPr>
                <w:rFonts w:ascii="Arial" w:hAnsi="Arial" w:cs="Arial"/>
                <w:b/>
                <w:bCs/>
                <w:sz w:val="20"/>
                <w:szCs w:val="20"/>
              </w:rPr>
              <w:t xml:space="preserve"> </w:t>
            </w:r>
            <w:r w:rsidRPr="0018340F">
              <w:rPr>
                <w:rFonts w:ascii="Arial" w:hAnsi="Arial" w:cs="Arial"/>
                <w:b/>
                <w:bCs/>
                <w:sz w:val="20"/>
                <w:szCs w:val="20"/>
              </w:rPr>
              <w:t>ОСМОТР</w:t>
            </w:r>
            <w:r w:rsidRPr="00167AC4">
              <w:rPr>
                <w:rFonts w:ascii="Arial" w:hAnsi="Arial" w:cs="Arial"/>
                <w:b/>
                <w:bCs/>
                <w:sz w:val="20"/>
                <w:szCs w:val="20"/>
              </w:rPr>
              <w:t xml:space="preserve">. </w:t>
            </w:r>
            <w:r w:rsidRPr="0018340F">
              <w:rPr>
                <w:rFonts w:ascii="Arial" w:hAnsi="Arial" w:cs="Arial"/>
                <w:b/>
                <w:bCs/>
                <w:sz w:val="20"/>
                <w:szCs w:val="20"/>
                <w:lang w:val="hy-AM"/>
              </w:rPr>
              <w:t>0-15</w:t>
            </w:r>
            <w:r w:rsidRPr="0018340F">
              <w:rPr>
                <w:rFonts w:ascii="Arial" w:hAnsi="Arial" w:cs="Arial"/>
                <w:b/>
                <w:bCs/>
                <w:sz w:val="20"/>
                <w:szCs w:val="20"/>
                <w:lang w:val="en-GB"/>
              </w:rPr>
              <w:t xml:space="preserve"> </w:t>
            </w:r>
            <w:r w:rsidRPr="0018340F">
              <w:rPr>
                <w:rFonts w:ascii="Arial" w:hAnsi="Arial" w:cs="Arial"/>
                <w:b/>
                <w:bCs/>
                <w:sz w:val="20"/>
                <w:szCs w:val="20"/>
                <w:lang w:val="hy-AM"/>
              </w:rPr>
              <w:t xml:space="preserve">տարեկան / </w:t>
            </w:r>
            <w:r w:rsidRPr="0018340F">
              <w:rPr>
                <w:rFonts w:ascii="Arial" w:hAnsi="Arial" w:cs="Arial"/>
                <w:b/>
                <w:bCs/>
                <w:sz w:val="20"/>
                <w:szCs w:val="20"/>
              </w:rPr>
              <w:t>лет</w:t>
            </w:r>
          </w:p>
          <w:p w:rsidR="00A255EB" w:rsidRPr="0018340F" w:rsidRDefault="00A255EB" w:rsidP="00CB0664">
            <w:pPr>
              <w:ind w:left="612"/>
              <w:rPr>
                <w:rFonts w:ascii="Arial" w:hAnsi="Arial" w:cs="Arial"/>
                <w:sz w:val="20"/>
                <w:szCs w:val="20"/>
                <w:lang w:val="en-US"/>
              </w:rPr>
            </w:pPr>
            <w:r w:rsidRPr="0018340F">
              <w:rPr>
                <w:rFonts w:ascii="Arial" w:hAnsi="Arial" w:cs="Arial"/>
                <w:sz w:val="20"/>
                <w:szCs w:val="20"/>
                <w:lang w:val="hy-AM"/>
              </w:rPr>
              <w:t>Ի</w:t>
            </w:r>
            <w:r w:rsidRPr="0018340F">
              <w:rPr>
                <w:rFonts w:ascii="Arial" w:hAnsi="Arial" w:cs="Arial"/>
                <w:sz w:val="20"/>
                <w:szCs w:val="20"/>
                <w:lang w:val="en-US"/>
              </w:rPr>
              <w:t>րականացվում</w:t>
            </w:r>
            <w:r w:rsidRPr="00167AC4">
              <w:rPr>
                <w:rFonts w:ascii="Arial" w:hAnsi="Arial" w:cs="Arial"/>
                <w:sz w:val="20"/>
                <w:szCs w:val="20"/>
                <w:lang w:val="en-GB"/>
              </w:rPr>
              <w:t xml:space="preserve"> </w:t>
            </w:r>
            <w:r w:rsidRPr="0018340F">
              <w:rPr>
                <w:rFonts w:ascii="Arial" w:hAnsi="Arial" w:cs="Arial"/>
                <w:sz w:val="20"/>
                <w:szCs w:val="20"/>
                <w:lang w:val="en-US"/>
              </w:rPr>
              <w:t>է</w:t>
            </w:r>
            <w:r w:rsidRPr="00167AC4">
              <w:rPr>
                <w:rFonts w:ascii="Arial" w:hAnsi="Arial" w:cs="Arial"/>
                <w:sz w:val="20"/>
                <w:szCs w:val="20"/>
                <w:lang w:val="en-GB"/>
              </w:rPr>
              <w:t xml:space="preserve"> </w:t>
            </w:r>
            <w:r w:rsidRPr="0018340F">
              <w:rPr>
                <w:rFonts w:ascii="Arial" w:hAnsi="Arial" w:cs="Arial"/>
                <w:sz w:val="20"/>
                <w:szCs w:val="20"/>
                <w:lang w:val="en-US"/>
              </w:rPr>
              <w:t>Ապահովագրողի</w:t>
            </w:r>
            <w:r w:rsidRPr="00167AC4">
              <w:rPr>
                <w:rFonts w:ascii="Arial" w:hAnsi="Arial" w:cs="Arial"/>
                <w:sz w:val="20"/>
                <w:szCs w:val="20"/>
                <w:lang w:val="en-GB"/>
              </w:rPr>
              <w:t xml:space="preserve"> </w:t>
            </w:r>
            <w:r w:rsidRPr="0018340F">
              <w:rPr>
                <w:rFonts w:ascii="Arial" w:hAnsi="Arial" w:cs="Arial"/>
                <w:sz w:val="20"/>
                <w:szCs w:val="20"/>
                <w:lang w:val="en-US"/>
              </w:rPr>
              <w:t>կողմից</w:t>
            </w:r>
            <w:r w:rsidRPr="00167AC4">
              <w:rPr>
                <w:rFonts w:ascii="Arial" w:hAnsi="Arial" w:cs="Arial"/>
                <w:sz w:val="20"/>
                <w:szCs w:val="20"/>
                <w:lang w:val="en-GB"/>
              </w:rPr>
              <w:t xml:space="preserve"> </w:t>
            </w:r>
            <w:r w:rsidRPr="0018340F">
              <w:rPr>
                <w:rFonts w:ascii="Arial" w:hAnsi="Arial" w:cs="Arial"/>
                <w:sz w:val="20"/>
                <w:szCs w:val="20"/>
                <w:lang w:val="en-US"/>
              </w:rPr>
              <w:t>ընտրված</w:t>
            </w:r>
            <w:r w:rsidRPr="00167AC4">
              <w:rPr>
                <w:rFonts w:ascii="Arial" w:hAnsi="Arial" w:cs="Arial"/>
                <w:sz w:val="20"/>
                <w:szCs w:val="20"/>
                <w:lang w:val="en-GB"/>
              </w:rPr>
              <w:t xml:space="preserve"> </w:t>
            </w:r>
            <w:r w:rsidRPr="0018340F">
              <w:rPr>
                <w:rFonts w:ascii="Arial" w:hAnsi="Arial" w:cs="Arial"/>
                <w:sz w:val="20"/>
                <w:szCs w:val="20"/>
                <w:lang w:val="en-US"/>
              </w:rPr>
              <w:t>Բժշկական</w:t>
            </w:r>
            <w:r w:rsidRPr="00167AC4">
              <w:rPr>
                <w:rFonts w:ascii="Arial" w:hAnsi="Arial" w:cs="Arial"/>
                <w:sz w:val="20"/>
                <w:szCs w:val="20"/>
                <w:lang w:val="en-GB"/>
              </w:rPr>
              <w:t xml:space="preserve"> </w:t>
            </w:r>
            <w:r w:rsidRPr="0018340F">
              <w:rPr>
                <w:rFonts w:ascii="Arial" w:hAnsi="Arial" w:cs="Arial"/>
                <w:sz w:val="20"/>
                <w:szCs w:val="20"/>
                <w:lang w:val="en-US"/>
              </w:rPr>
              <w:t>հաստատությունում</w:t>
            </w:r>
            <w:r w:rsidRPr="00167AC4">
              <w:rPr>
                <w:rFonts w:ascii="Arial" w:hAnsi="Arial" w:cs="Arial"/>
                <w:sz w:val="20"/>
                <w:szCs w:val="20"/>
                <w:lang w:val="en-GB"/>
              </w:rPr>
              <w:t xml:space="preserve"> </w:t>
            </w:r>
            <w:r w:rsidRPr="0018340F">
              <w:rPr>
                <w:rFonts w:ascii="Arial" w:hAnsi="Arial" w:cs="Arial"/>
                <w:sz w:val="20"/>
                <w:szCs w:val="20"/>
                <w:lang w:val="hy-AM"/>
              </w:rPr>
              <w:t xml:space="preserve">/ </w:t>
            </w:r>
            <w:r w:rsidRPr="0018340F">
              <w:rPr>
                <w:rFonts w:ascii="Arial" w:hAnsi="Arial" w:cs="Arial"/>
                <w:sz w:val="20"/>
                <w:szCs w:val="20"/>
              </w:rPr>
              <w:t>Осуществляется</w:t>
            </w:r>
            <w:r w:rsidRPr="00167AC4">
              <w:rPr>
                <w:rFonts w:ascii="Arial" w:hAnsi="Arial" w:cs="Arial"/>
                <w:sz w:val="20"/>
                <w:szCs w:val="20"/>
                <w:lang w:val="en-GB"/>
              </w:rPr>
              <w:t xml:space="preserve"> </w:t>
            </w:r>
            <w:r w:rsidRPr="0018340F">
              <w:rPr>
                <w:rFonts w:ascii="Arial" w:hAnsi="Arial" w:cs="Arial"/>
                <w:sz w:val="20"/>
                <w:szCs w:val="20"/>
              </w:rPr>
              <w:t>в</w:t>
            </w:r>
            <w:r w:rsidRPr="00167AC4">
              <w:rPr>
                <w:rFonts w:ascii="Arial" w:hAnsi="Arial" w:cs="Arial"/>
                <w:sz w:val="20"/>
                <w:szCs w:val="20"/>
                <w:lang w:val="en-GB"/>
              </w:rPr>
              <w:t xml:space="preserve"> </w:t>
            </w:r>
            <w:r w:rsidRPr="0018340F">
              <w:rPr>
                <w:rFonts w:ascii="Arial" w:hAnsi="Arial" w:cs="Arial"/>
                <w:sz w:val="20"/>
                <w:szCs w:val="20"/>
              </w:rPr>
              <w:t>Медицинском</w:t>
            </w:r>
            <w:r w:rsidRPr="00167AC4">
              <w:rPr>
                <w:rFonts w:ascii="Arial" w:hAnsi="Arial" w:cs="Arial"/>
                <w:sz w:val="20"/>
                <w:szCs w:val="20"/>
                <w:lang w:val="en-GB"/>
              </w:rPr>
              <w:t xml:space="preserve"> </w:t>
            </w:r>
            <w:r w:rsidRPr="0018340F">
              <w:rPr>
                <w:rFonts w:ascii="Arial" w:hAnsi="Arial" w:cs="Arial"/>
                <w:sz w:val="20"/>
                <w:szCs w:val="20"/>
              </w:rPr>
              <w:t>учреждении</w:t>
            </w:r>
            <w:r w:rsidRPr="00167AC4">
              <w:rPr>
                <w:rFonts w:ascii="Arial" w:hAnsi="Arial" w:cs="Arial"/>
                <w:sz w:val="20"/>
                <w:szCs w:val="20"/>
                <w:lang w:val="en-GB"/>
              </w:rPr>
              <w:t xml:space="preserve">, </w:t>
            </w:r>
            <w:r w:rsidRPr="0018340F">
              <w:rPr>
                <w:rFonts w:ascii="Arial" w:hAnsi="Arial" w:cs="Arial"/>
                <w:sz w:val="20"/>
                <w:szCs w:val="20"/>
              </w:rPr>
              <w:t>выбранном</w:t>
            </w:r>
            <w:r w:rsidRPr="00167AC4">
              <w:rPr>
                <w:rFonts w:ascii="Arial" w:hAnsi="Arial" w:cs="Arial"/>
                <w:sz w:val="20"/>
                <w:szCs w:val="20"/>
                <w:lang w:val="en-GB"/>
              </w:rPr>
              <w:t xml:space="preserve"> </w:t>
            </w:r>
            <w:r w:rsidRPr="0018340F">
              <w:rPr>
                <w:rFonts w:ascii="Arial" w:hAnsi="Arial" w:cs="Arial"/>
                <w:sz w:val="20"/>
                <w:szCs w:val="20"/>
              </w:rPr>
              <w:t>Страховщиком</w:t>
            </w:r>
          </w:p>
        </w:tc>
      </w:tr>
      <w:tr w:rsidR="00A255EB" w:rsidRPr="0018340F" w:rsidTr="009449D4">
        <w:trPr>
          <w:trHeight w:val="53"/>
        </w:trPr>
        <w:tc>
          <w:tcPr>
            <w:tcW w:w="4320" w:type="dxa"/>
            <w:tcBorders>
              <w:top w:val="single" w:sz="4" w:space="0" w:color="auto"/>
              <w:right w:val="single" w:sz="4" w:space="0" w:color="auto"/>
            </w:tcBorders>
            <w:shd w:val="clear" w:color="auto" w:fill="auto"/>
          </w:tcPr>
          <w:p w:rsidR="00A255EB" w:rsidRPr="0018340F" w:rsidRDefault="00A255EB" w:rsidP="006F56B5">
            <w:pPr>
              <w:pStyle w:val="ListParagraph"/>
              <w:numPr>
                <w:ilvl w:val="0"/>
                <w:numId w:val="26"/>
              </w:numPr>
              <w:ind w:left="606" w:hanging="630"/>
              <w:jc w:val="both"/>
              <w:rPr>
                <w:rFonts w:ascii="Arial" w:hAnsi="Arial" w:cs="Arial"/>
                <w:sz w:val="20"/>
                <w:szCs w:val="20"/>
              </w:rPr>
            </w:pPr>
            <w:r w:rsidRPr="0018340F">
              <w:rPr>
                <w:rFonts w:ascii="Arial" w:hAnsi="Arial" w:cs="Arial"/>
                <w:sz w:val="20"/>
                <w:szCs w:val="20"/>
              </w:rPr>
              <w:t>Մանկաբույժի խորհրդատվություն</w:t>
            </w:r>
          </w:p>
          <w:p w:rsidR="00A255EB" w:rsidRPr="0018340F" w:rsidRDefault="00A255EB" w:rsidP="006F56B5">
            <w:pPr>
              <w:pStyle w:val="ListParagraph"/>
              <w:numPr>
                <w:ilvl w:val="0"/>
                <w:numId w:val="26"/>
              </w:numPr>
              <w:ind w:left="606" w:hanging="630"/>
              <w:jc w:val="both"/>
              <w:rPr>
                <w:rFonts w:ascii="Arial" w:hAnsi="Arial" w:cs="Arial"/>
                <w:sz w:val="20"/>
                <w:szCs w:val="20"/>
              </w:rPr>
            </w:pPr>
            <w:r w:rsidRPr="0018340F">
              <w:rPr>
                <w:rFonts w:ascii="Arial" w:hAnsi="Arial" w:cs="Arial"/>
                <w:sz w:val="20"/>
                <w:szCs w:val="20"/>
              </w:rPr>
              <w:t>Որովայնի խոռոչի ուլտրաձայնային հետազոտություն</w:t>
            </w:r>
          </w:p>
          <w:p w:rsidR="00A255EB" w:rsidRPr="0018340F" w:rsidRDefault="00A255EB" w:rsidP="006F56B5">
            <w:pPr>
              <w:pStyle w:val="ListParagraph"/>
              <w:numPr>
                <w:ilvl w:val="0"/>
                <w:numId w:val="26"/>
              </w:numPr>
              <w:ind w:left="606" w:hanging="630"/>
              <w:jc w:val="both"/>
              <w:rPr>
                <w:rFonts w:ascii="Arial" w:hAnsi="Arial" w:cs="Arial"/>
                <w:sz w:val="20"/>
                <w:szCs w:val="20"/>
              </w:rPr>
            </w:pPr>
            <w:r w:rsidRPr="0018340F">
              <w:rPr>
                <w:rFonts w:ascii="Arial" w:hAnsi="Arial" w:cs="Arial"/>
                <w:sz w:val="20"/>
                <w:szCs w:val="20"/>
              </w:rPr>
              <w:t>Արյան ընդհանուր քննություն լեյկոբանաձևով</w:t>
            </w:r>
          </w:p>
          <w:p w:rsidR="00A255EB" w:rsidRPr="0018340F" w:rsidRDefault="00A255EB" w:rsidP="006F56B5">
            <w:pPr>
              <w:pStyle w:val="ListParagraph"/>
              <w:numPr>
                <w:ilvl w:val="0"/>
                <w:numId w:val="26"/>
              </w:numPr>
              <w:ind w:left="606" w:hanging="630"/>
              <w:jc w:val="both"/>
              <w:rPr>
                <w:rFonts w:ascii="Arial" w:hAnsi="Arial" w:cs="Arial"/>
                <w:sz w:val="20"/>
                <w:szCs w:val="20"/>
              </w:rPr>
            </w:pPr>
            <w:r w:rsidRPr="0018340F">
              <w:rPr>
                <w:rFonts w:ascii="Arial" w:hAnsi="Arial" w:cs="Arial"/>
                <w:sz w:val="20"/>
                <w:szCs w:val="20"/>
              </w:rPr>
              <w:t>Ներքոնշյալ խորհրդատվությունները և հետազոտությունները կատարվում են մանկաբույժի ցուցումով`</w:t>
            </w:r>
          </w:p>
          <w:p w:rsidR="00A255EB" w:rsidRPr="0018340F" w:rsidRDefault="00A255EB" w:rsidP="006F56B5">
            <w:pPr>
              <w:pStyle w:val="ListParagraph"/>
              <w:numPr>
                <w:ilvl w:val="0"/>
                <w:numId w:val="26"/>
              </w:numPr>
              <w:ind w:left="606" w:hanging="630"/>
              <w:jc w:val="both"/>
              <w:rPr>
                <w:rFonts w:ascii="Arial" w:hAnsi="Arial" w:cs="Arial"/>
                <w:sz w:val="20"/>
                <w:szCs w:val="20"/>
              </w:rPr>
            </w:pPr>
            <w:r w:rsidRPr="0018340F">
              <w:rPr>
                <w:rFonts w:ascii="Arial" w:hAnsi="Arial" w:cs="Arial"/>
                <w:sz w:val="20"/>
                <w:szCs w:val="20"/>
              </w:rPr>
              <w:t>Տեսողության ստուգում</w:t>
            </w:r>
          </w:p>
          <w:p w:rsidR="00A255EB" w:rsidRPr="0018340F" w:rsidRDefault="00A255EB" w:rsidP="006F56B5">
            <w:pPr>
              <w:pStyle w:val="ListParagraph"/>
              <w:numPr>
                <w:ilvl w:val="0"/>
                <w:numId w:val="26"/>
              </w:numPr>
              <w:ind w:left="606" w:hanging="630"/>
              <w:jc w:val="both"/>
              <w:rPr>
                <w:rFonts w:ascii="Arial" w:hAnsi="Arial" w:cs="Arial"/>
                <w:sz w:val="20"/>
                <w:szCs w:val="20"/>
              </w:rPr>
            </w:pPr>
            <w:r w:rsidRPr="0018340F">
              <w:rPr>
                <w:rFonts w:ascii="Arial" w:hAnsi="Arial" w:cs="Arial"/>
                <w:sz w:val="20"/>
                <w:szCs w:val="20"/>
              </w:rPr>
              <w:t>Նյարդաբանի խորհրդատվություն</w:t>
            </w:r>
          </w:p>
          <w:p w:rsidR="00A255EB" w:rsidRPr="0018340F" w:rsidRDefault="00A255EB" w:rsidP="006F56B5">
            <w:pPr>
              <w:pStyle w:val="ListParagraph"/>
              <w:numPr>
                <w:ilvl w:val="0"/>
                <w:numId w:val="26"/>
              </w:numPr>
              <w:ind w:left="606" w:hanging="630"/>
              <w:jc w:val="both"/>
              <w:rPr>
                <w:rFonts w:ascii="Arial" w:hAnsi="Arial" w:cs="Arial"/>
                <w:sz w:val="20"/>
                <w:szCs w:val="20"/>
                <w:lang w:val="en-US"/>
              </w:rPr>
            </w:pPr>
            <w:r w:rsidRPr="0018340F">
              <w:rPr>
                <w:rFonts w:ascii="Arial" w:hAnsi="Arial" w:cs="Arial"/>
                <w:sz w:val="20"/>
                <w:szCs w:val="20"/>
              </w:rPr>
              <w:t>Մեզի ընդհանուր քննություն</w:t>
            </w:r>
          </w:p>
        </w:tc>
        <w:tc>
          <w:tcPr>
            <w:tcW w:w="4050" w:type="dxa"/>
            <w:tcBorders>
              <w:top w:val="single" w:sz="4" w:space="0" w:color="auto"/>
              <w:left w:val="single" w:sz="4" w:space="0" w:color="auto"/>
            </w:tcBorders>
            <w:shd w:val="clear" w:color="auto" w:fill="auto"/>
          </w:tcPr>
          <w:p w:rsidR="00A255EB" w:rsidRPr="0018340F" w:rsidRDefault="00A255EB" w:rsidP="006F56B5">
            <w:pPr>
              <w:pStyle w:val="ListParagraph"/>
              <w:numPr>
                <w:ilvl w:val="0"/>
                <w:numId w:val="27"/>
              </w:numPr>
              <w:ind w:hanging="720"/>
              <w:jc w:val="both"/>
              <w:rPr>
                <w:rFonts w:ascii="Arial" w:hAnsi="Arial" w:cs="Arial"/>
                <w:sz w:val="20"/>
                <w:szCs w:val="20"/>
              </w:rPr>
            </w:pPr>
            <w:r w:rsidRPr="0018340F">
              <w:rPr>
                <w:rFonts w:ascii="Arial" w:hAnsi="Arial" w:cs="Arial"/>
                <w:sz w:val="20"/>
                <w:szCs w:val="20"/>
              </w:rPr>
              <w:t>Консультация педиатра</w:t>
            </w:r>
          </w:p>
          <w:p w:rsidR="00A255EB" w:rsidRPr="0018340F" w:rsidRDefault="00A255EB" w:rsidP="006F56B5">
            <w:pPr>
              <w:pStyle w:val="ListParagraph"/>
              <w:numPr>
                <w:ilvl w:val="0"/>
                <w:numId w:val="27"/>
              </w:numPr>
              <w:ind w:hanging="720"/>
              <w:jc w:val="both"/>
              <w:rPr>
                <w:rFonts w:ascii="Arial" w:hAnsi="Arial" w:cs="Arial"/>
                <w:sz w:val="20"/>
                <w:szCs w:val="20"/>
              </w:rPr>
            </w:pPr>
            <w:r w:rsidRPr="0018340F">
              <w:rPr>
                <w:rFonts w:ascii="Arial" w:hAnsi="Arial" w:cs="Arial"/>
                <w:sz w:val="20"/>
                <w:szCs w:val="20"/>
              </w:rPr>
              <w:t>Ультразвуковое исследование брюшной полости</w:t>
            </w:r>
          </w:p>
          <w:p w:rsidR="00A255EB" w:rsidRPr="0018340F" w:rsidRDefault="00A255EB" w:rsidP="006F56B5">
            <w:pPr>
              <w:pStyle w:val="ListParagraph"/>
              <w:numPr>
                <w:ilvl w:val="0"/>
                <w:numId w:val="27"/>
              </w:numPr>
              <w:ind w:hanging="720"/>
              <w:jc w:val="both"/>
              <w:rPr>
                <w:rFonts w:ascii="Arial" w:hAnsi="Arial" w:cs="Arial"/>
                <w:sz w:val="20"/>
                <w:szCs w:val="20"/>
              </w:rPr>
            </w:pPr>
            <w:r w:rsidRPr="0018340F">
              <w:rPr>
                <w:rFonts w:ascii="Arial" w:hAnsi="Arial" w:cs="Arial"/>
                <w:sz w:val="20"/>
                <w:szCs w:val="20"/>
              </w:rPr>
              <w:t>Общий анализ крови с лейкоцитом</w:t>
            </w:r>
          </w:p>
          <w:p w:rsidR="00A255EB" w:rsidRPr="0018340F" w:rsidRDefault="00A255EB" w:rsidP="006F56B5">
            <w:pPr>
              <w:pStyle w:val="ListParagraph"/>
              <w:numPr>
                <w:ilvl w:val="0"/>
                <w:numId w:val="27"/>
              </w:numPr>
              <w:ind w:hanging="720"/>
              <w:jc w:val="both"/>
              <w:rPr>
                <w:rFonts w:ascii="Arial" w:hAnsi="Arial" w:cs="Arial"/>
                <w:sz w:val="20"/>
                <w:szCs w:val="20"/>
              </w:rPr>
            </w:pPr>
            <w:r w:rsidRPr="0018340F">
              <w:rPr>
                <w:rFonts w:ascii="Arial" w:hAnsi="Arial" w:cs="Arial"/>
                <w:sz w:val="20"/>
                <w:szCs w:val="20"/>
              </w:rPr>
              <w:t>Следующие консультации и исследования, назначенные педиатром:</w:t>
            </w:r>
          </w:p>
          <w:p w:rsidR="00A255EB" w:rsidRPr="0018340F" w:rsidRDefault="00A255EB" w:rsidP="006F56B5">
            <w:pPr>
              <w:pStyle w:val="ListParagraph"/>
              <w:numPr>
                <w:ilvl w:val="0"/>
                <w:numId w:val="27"/>
              </w:numPr>
              <w:ind w:hanging="720"/>
              <w:jc w:val="both"/>
              <w:rPr>
                <w:rFonts w:ascii="Arial" w:hAnsi="Arial" w:cs="Arial"/>
                <w:sz w:val="20"/>
                <w:szCs w:val="20"/>
              </w:rPr>
            </w:pPr>
            <w:r w:rsidRPr="0018340F">
              <w:rPr>
                <w:rFonts w:ascii="Arial" w:hAnsi="Arial" w:cs="Arial"/>
                <w:sz w:val="20"/>
                <w:szCs w:val="20"/>
              </w:rPr>
              <w:t>Проверка зрения</w:t>
            </w:r>
          </w:p>
          <w:p w:rsidR="00A255EB" w:rsidRPr="0018340F" w:rsidRDefault="00A255EB" w:rsidP="006F56B5">
            <w:pPr>
              <w:pStyle w:val="ListParagraph"/>
              <w:numPr>
                <w:ilvl w:val="0"/>
                <w:numId w:val="27"/>
              </w:numPr>
              <w:ind w:hanging="720"/>
              <w:jc w:val="both"/>
              <w:rPr>
                <w:rFonts w:ascii="Arial" w:hAnsi="Arial" w:cs="Arial"/>
                <w:sz w:val="20"/>
                <w:szCs w:val="20"/>
              </w:rPr>
            </w:pPr>
            <w:r w:rsidRPr="0018340F">
              <w:rPr>
                <w:rFonts w:ascii="Arial" w:hAnsi="Arial" w:cs="Arial"/>
                <w:sz w:val="20"/>
                <w:szCs w:val="20"/>
              </w:rPr>
              <w:t>Консультация невропатолога</w:t>
            </w:r>
          </w:p>
          <w:p w:rsidR="00A255EB" w:rsidRPr="0018340F" w:rsidRDefault="00A255EB" w:rsidP="006F56B5">
            <w:pPr>
              <w:pStyle w:val="ListParagraph"/>
              <w:numPr>
                <w:ilvl w:val="0"/>
                <w:numId w:val="27"/>
              </w:numPr>
              <w:ind w:hanging="720"/>
              <w:jc w:val="both"/>
              <w:rPr>
                <w:rFonts w:ascii="Arial" w:hAnsi="Arial" w:cs="Arial"/>
                <w:sz w:val="20"/>
                <w:szCs w:val="20"/>
                <w:lang w:val="en-US"/>
              </w:rPr>
            </w:pPr>
            <w:r w:rsidRPr="0018340F">
              <w:rPr>
                <w:rFonts w:ascii="Arial" w:hAnsi="Arial" w:cs="Arial"/>
                <w:sz w:val="20"/>
                <w:szCs w:val="20"/>
              </w:rPr>
              <w:t>Общий анализ мочи</w:t>
            </w:r>
          </w:p>
        </w:tc>
        <w:tc>
          <w:tcPr>
            <w:tcW w:w="2340" w:type="dxa"/>
            <w:shd w:val="clear" w:color="auto" w:fill="auto"/>
            <w:vAlign w:val="center"/>
          </w:tcPr>
          <w:p w:rsidR="00A255EB" w:rsidRPr="0018340F" w:rsidRDefault="00A255EB" w:rsidP="00CB0664">
            <w:pPr>
              <w:jc w:val="center"/>
              <w:rPr>
                <w:rFonts w:ascii="Arial" w:hAnsi="Arial" w:cs="Arial"/>
                <w:sz w:val="20"/>
                <w:szCs w:val="20"/>
                <w:lang w:val="en-US"/>
              </w:rPr>
            </w:pPr>
            <w:r w:rsidRPr="0018340F">
              <w:rPr>
                <w:rFonts w:ascii="Arial" w:hAnsi="Arial" w:cs="Arial"/>
                <w:sz w:val="20"/>
                <w:szCs w:val="20"/>
              </w:rPr>
              <w:t xml:space="preserve">1 </w:t>
            </w:r>
            <w:r w:rsidRPr="0018340F">
              <w:rPr>
                <w:rFonts w:ascii="Arial" w:hAnsi="Arial" w:cs="Arial"/>
                <w:sz w:val="20"/>
                <w:szCs w:val="20"/>
                <w:lang w:val="en-US"/>
              </w:rPr>
              <w:t xml:space="preserve">անգամ </w:t>
            </w:r>
            <w:r w:rsidRPr="0018340F">
              <w:rPr>
                <w:rFonts w:ascii="Arial" w:hAnsi="Arial" w:cs="Arial"/>
                <w:sz w:val="20"/>
                <w:szCs w:val="20"/>
              </w:rPr>
              <w:t>/1 раз</w:t>
            </w:r>
          </w:p>
        </w:tc>
      </w:tr>
      <w:tr w:rsidR="00A255EB" w:rsidRPr="0018340F" w:rsidTr="009449D4">
        <w:trPr>
          <w:trHeight w:val="50"/>
        </w:trPr>
        <w:tc>
          <w:tcPr>
            <w:tcW w:w="4320" w:type="dxa"/>
            <w:tcBorders>
              <w:right w:val="single" w:sz="4" w:space="0" w:color="auto"/>
            </w:tcBorders>
            <w:shd w:val="clear" w:color="auto" w:fill="auto"/>
            <w:vAlign w:val="center"/>
          </w:tcPr>
          <w:p w:rsidR="00A255EB" w:rsidRPr="0018340F" w:rsidRDefault="00A255EB" w:rsidP="006F56B5">
            <w:pPr>
              <w:pStyle w:val="ListParagraph"/>
              <w:numPr>
                <w:ilvl w:val="0"/>
                <w:numId w:val="26"/>
              </w:numPr>
              <w:ind w:left="606" w:hanging="630"/>
              <w:jc w:val="both"/>
              <w:rPr>
                <w:rFonts w:ascii="Arial" w:hAnsi="Arial" w:cs="Arial"/>
                <w:b/>
                <w:sz w:val="20"/>
                <w:szCs w:val="20"/>
                <w:lang w:val="en-US"/>
              </w:rPr>
            </w:pPr>
            <w:r w:rsidRPr="0018340F">
              <w:rPr>
                <w:rFonts w:ascii="Arial" w:hAnsi="Arial" w:cs="Arial"/>
                <w:b/>
                <w:sz w:val="20"/>
                <w:szCs w:val="20"/>
                <w:lang w:val="en-US"/>
              </w:rPr>
              <w:t>Երկրորդ կարծիք.</w:t>
            </w:r>
          </w:p>
          <w:p w:rsidR="00A255EB" w:rsidRPr="0018340F" w:rsidRDefault="00A255EB" w:rsidP="00CB0664">
            <w:pPr>
              <w:tabs>
                <w:tab w:val="left" w:pos="1242"/>
              </w:tabs>
              <w:jc w:val="both"/>
              <w:rPr>
                <w:rFonts w:ascii="Arial" w:hAnsi="Arial" w:cs="Arial"/>
                <w:b/>
                <w:sz w:val="20"/>
                <w:szCs w:val="20"/>
                <w:lang w:val="en-US"/>
              </w:rPr>
            </w:pPr>
            <w:r w:rsidRPr="0018340F">
              <w:rPr>
                <w:rFonts w:ascii="Arial" w:hAnsi="Arial" w:cs="Arial"/>
                <w:sz w:val="20"/>
                <w:szCs w:val="20"/>
                <w:lang w:val="hy-AM"/>
              </w:rPr>
              <w:t>եթե Ապահովագրված անձը համաձայն չէ բժշկի եզրակացության հետ, նա կարող է իր հաշվին անցնել 2-րդ հետազոտությունը: Եթե, արդյունքում, եզրակացությունները էապես տարբերվում են, Ապահովագրողն իրավունք ունի պահանջելու անցնել 3-րդ հետազոտությունը (տվյալ ոլորտում առաջատար մասնագետի մոտ), որն իրականացվում է Ապահովագրողի հաշվին: Եթե  3-րդ կարծիքն էապես տարբերվում է 1-ին մասնագետի տրամադրած եզրակացությունից Ապահովագրողը հատուցում է 2-րդ կարծիքի հետ կապված ծախսերը, հակառակ դեպքում այն հատուցման ենթակա չէ:</w:t>
            </w:r>
          </w:p>
        </w:tc>
        <w:tc>
          <w:tcPr>
            <w:tcW w:w="4050" w:type="dxa"/>
            <w:tcBorders>
              <w:left w:val="single" w:sz="4" w:space="0" w:color="auto"/>
            </w:tcBorders>
            <w:shd w:val="clear" w:color="auto" w:fill="auto"/>
            <w:vAlign w:val="center"/>
          </w:tcPr>
          <w:p w:rsidR="00A255EB" w:rsidRPr="0018340F" w:rsidRDefault="00A255EB" w:rsidP="006F56B5">
            <w:pPr>
              <w:pStyle w:val="ListParagraph"/>
              <w:numPr>
                <w:ilvl w:val="0"/>
                <w:numId w:val="27"/>
              </w:numPr>
              <w:ind w:hanging="738"/>
              <w:jc w:val="both"/>
              <w:rPr>
                <w:rFonts w:ascii="Arial" w:hAnsi="Arial" w:cs="Arial"/>
                <w:b/>
                <w:sz w:val="20"/>
                <w:szCs w:val="20"/>
              </w:rPr>
            </w:pPr>
            <w:r w:rsidRPr="0018340F">
              <w:rPr>
                <w:rFonts w:ascii="Arial" w:hAnsi="Arial" w:cs="Arial"/>
                <w:b/>
                <w:sz w:val="20"/>
                <w:szCs w:val="20"/>
              </w:rPr>
              <w:t>Второе мнение:</w:t>
            </w:r>
          </w:p>
          <w:p w:rsidR="00A255EB" w:rsidRPr="001B4F5A" w:rsidRDefault="00A255EB" w:rsidP="00CB0664">
            <w:pPr>
              <w:jc w:val="both"/>
              <w:rPr>
                <w:rFonts w:ascii="Arial" w:hAnsi="Arial" w:cs="Arial"/>
                <w:b/>
                <w:sz w:val="20"/>
                <w:szCs w:val="20"/>
              </w:rPr>
            </w:pPr>
            <w:r w:rsidRPr="0018340F">
              <w:rPr>
                <w:rFonts w:ascii="Arial" w:hAnsi="Arial" w:cs="Arial"/>
                <w:sz w:val="20"/>
                <w:szCs w:val="20"/>
              </w:rPr>
              <w:t>Застрахованный не согласен с заключением врача, он/она проходит дополнительное исследование за свой счет, в результате, если заключения значительно отличаются друг от друга, Страховщик имеет право потребовать пройти третье исследование у лучшего специалиста в данной сфере, которое будет произведено за счет Страховщика. Если мнение третьего специалиста в значительной мере отличается от заключения, предоставленного первым специалистом, Страховщик возмещает расходы, связанные со вторым мнением, в противном случае оно не подлежит возмещению.</w:t>
            </w:r>
          </w:p>
          <w:p w:rsidR="00A255EB" w:rsidRPr="001B4F5A" w:rsidRDefault="00A255EB" w:rsidP="00CB0664">
            <w:pPr>
              <w:tabs>
                <w:tab w:val="left" w:pos="1242"/>
              </w:tabs>
              <w:jc w:val="both"/>
              <w:rPr>
                <w:rFonts w:ascii="Arial" w:hAnsi="Arial" w:cs="Arial"/>
                <w:b/>
                <w:sz w:val="20"/>
                <w:szCs w:val="20"/>
              </w:rPr>
            </w:pPr>
          </w:p>
        </w:tc>
        <w:tc>
          <w:tcPr>
            <w:tcW w:w="2340" w:type="dxa"/>
            <w:shd w:val="clear" w:color="auto" w:fill="auto"/>
            <w:vAlign w:val="center"/>
          </w:tcPr>
          <w:p w:rsidR="00A255EB" w:rsidRPr="0018340F" w:rsidRDefault="00A255EB" w:rsidP="00CB0664">
            <w:pPr>
              <w:jc w:val="center"/>
              <w:rPr>
                <w:rFonts w:ascii="Arial" w:hAnsi="Arial" w:cs="Arial"/>
                <w:sz w:val="20"/>
                <w:szCs w:val="20"/>
                <w:lang w:val="en-US"/>
              </w:rPr>
            </w:pPr>
            <w:r w:rsidRPr="0018340F">
              <w:rPr>
                <w:rFonts w:ascii="Arial" w:hAnsi="Arial" w:cs="Arial"/>
                <w:sz w:val="20"/>
                <w:szCs w:val="20"/>
              </w:rPr>
              <w:t>Տրամադրվում է</w:t>
            </w:r>
            <w:r w:rsidRPr="0018340F">
              <w:rPr>
                <w:rFonts w:ascii="Arial" w:hAnsi="Arial" w:cs="Arial"/>
                <w:sz w:val="20"/>
                <w:szCs w:val="20"/>
                <w:lang w:val="hy-AM"/>
              </w:rPr>
              <w:t xml:space="preserve">/ </w:t>
            </w:r>
            <w:r w:rsidRPr="0018340F">
              <w:rPr>
                <w:rFonts w:ascii="Arial" w:hAnsi="Arial" w:cs="Arial"/>
                <w:sz w:val="20"/>
                <w:szCs w:val="20"/>
              </w:rPr>
              <w:t>Включен</w:t>
            </w:r>
          </w:p>
        </w:tc>
      </w:tr>
      <w:tr w:rsidR="00A255EB" w:rsidRPr="0018340F" w:rsidTr="009449D4">
        <w:trPr>
          <w:trHeight w:val="288"/>
        </w:trPr>
        <w:tc>
          <w:tcPr>
            <w:tcW w:w="10710" w:type="dxa"/>
            <w:gridSpan w:val="3"/>
            <w:shd w:val="clear" w:color="auto" w:fill="F2F2F2" w:themeFill="background1" w:themeFillShade="F2"/>
            <w:vAlign w:val="center"/>
          </w:tcPr>
          <w:p w:rsidR="00A255EB" w:rsidRPr="0018340F" w:rsidRDefault="00A255EB" w:rsidP="006F56B5">
            <w:pPr>
              <w:pStyle w:val="CM3"/>
              <w:numPr>
                <w:ilvl w:val="1"/>
                <w:numId w:val="23"/>
              </w:numPr>
              <w:spacing w:line="240" w:lineRule="auto"/>
              <w:ind w:right="57"/>
              <w:rPr>
                <w:rFonts w:ascii="Arial" w:hAnsi="Arial" w:cs="Arial"/>
                <w:b/>
                <w:color w:val="8A0000"/>
                <w:sz w:val="20"/>
                <w:szCs w:val="20"/>
                <w:lang w:val="en-US"/>
              </w:rPr>
            </w:pPr>
            <w:r w:rsidRPr="0018340F">
              <w:rPr>
                <w:rFonts w:ascii="Arial" w:hAnsi="Arial" w:cs="Arial"/>
                <w:b/>
                <w:sz w:val="20"/>
                <w:szCs w:val="20"/>
                <w:lang w:val="en-US"/>
              </w:rPr>
              <w:t xml:space="preserve">ԸՆԴՀԱՆՈՒՐ ԴՐՈՒՅԹՆԵՐ / </w:t>
            </w:r>
            <w:r w:rsidRPr="0018340F">
              <w:rPr>
                <w:rFonts w:ascii="Arial" w:hAnsi="Arial" w:cs="Arial"/>
                <w:b/>
                <w:sz w:val="20"/>
                <w:szCs w:val="20"/>
              </w:rPr>
              <w:t>ОБЩИЕ ПОЛОЖЕНИЯ</w:t>
            </w:r>
          </w:p>
        </w:tc>
      </w:tr>
      <w:tr w:rsidR="00A255EB" w:rsidRPr="001B4F5A" w:rsidTr="009449D4">
        <w:trPr>
          <w:trHeight w:val="70"/>
        </w:trPr>
        <w:tc>
          <w:tcPr>
            <w:tcW w:w="4320" w:type="dxa"/>
            <w:tcBorders>
              <w:right w:val="single" w:sz="4" w:space="0" w:color="auto"/>
            </w:tcBorders>
            <w:shd w:val="clear" w:color="auto" w:fill="auto"/>
          </w:tcPr>
          <w:p w:rsidR="00A255EB" w:rsidRPr="0018340F" w:rsidRDefault="00A255EB" w:rsidP="006F56B5">
            <w:pPr>
              <w:pStyle w:val="ListParagraph"/>
              <w:numPr>
                <w:ilvl w:val="2"/>
                <w:numId w:val="11"/>
              </w:numPr>
              <w:ind w:left="606" w:hanging="720"/>
              <w:jc w:val="both"/>
              <w:rPr>
                <w:rFonts w:ascii="Arial" w:hAnsi="Arial" w:cs="Arial"/>
                <w:sz w:val="20"/>
                <w:szCs w:val="20"/>
                <w:lang w:val="hy-AM"/>
              </w:rPr>
            </w:pPr>
            <w:r w:rsidRPr="0018340F">
              <w:rPr>
                <w:rFonts w:ascii="Arial" w:hAnsi="Arial" w:cs="Arial"/>
                <w:sz w:val="20"/>
                <w:szCs w:val="20"/>
                <w:lang w:val="hy-AM"/>
              </w:rPr>
              <w:t>Ապահովագրությունը գործում է ՀՀ և ԼՂՀ տարածքում:</w:t>
            </w:r>
          </w:p>
          <w:p w:rsidR="00A255EB" w:rsidRPr="0018340F" w:rsidRDefault="00A255EB" w:rsidP="006F56B5">
            <w:pPr>
              <w:pStyle w:val="ListParagraph"/>
              <w:numPr>
                <w:ilvl w:val="2"/>
                <w:numId w:val="11"/>
              </w:numPr>
              <w:ind w:left="606" w:hanging="720"/>
              <w:jc w:val="both"/>
              <w:rPr>
                <w:rFonts w:ascii="Arial" w:hAnsi="Arial" w:cs="Arial"/>
                <w:sz w:val="20"/>
                <w:szCs w:val="20"/>
                <w:lang w:val="hy-AM"/>
              </w:rPr>
            </w:pPr>
            <w:r w:rsidRPr="0018340F">
              <w:rPr>
                <w:rFonts w:ascii="Arial" w:hAnsi="Arial" w:cs="Arial"/>
                <w:sz w:val="20"/>
                <w:szCs w:val="20"/>
                <w:lang w:val="hy-AM"/>
              </w:rPr>
              <w:t xml:space="preserve">Նշանակված դեղորայքը կամ ախտորոշիչ հետազոտությունները հատուցվում են միայն այն հիվանդությունների կապակցությամբ, որոնք ներառված են ծրագրում: Ապահովագրական </w:t>
            </w:r>
            <w:r w:rsidRPr="0018340F">
              <w:rPr>
                <w:rFonts w:ascii="Arial" w:hAnsi="Arial" w:cs="Arial"/>
                <w:sz w:val="20"/>
                <w:szCs w:val="20"/>
                <w:lang w:val="hy-AM"/>
              </w:rPr>
              <w:lastRenderedPageBreak/>
              <w:t>հայտը սպասարկվում է հետևյալ սկզբունքով`</w:t>
            </w:r>
          </w:p>
          <w:p w:rsidR="00A255EB" w:rsidRPr="0018340F" w:rsidRDefault="00A255EB" w:rsidP="006F56B5">
            <w:pPr>
              <w:pStyle w:val="ListParagraph"/>
              <w:numPr>
                <w:ilvl w:val="0"/>
                <w:numId w:val="16"/>
              </w:numPr>
              <w:ind w:left="876" w:hanging="270"/>
              <w:jc w:val="both"/>
              <w:rPr>
                <w:rFonts w:ascii="Arial" w:hAnsi="Arial" w:cs="Arial"/>
                <w:sz w:val="20"/>
                <w:szCs w:val="20"/>
                <w:lang w:val="hy-AM"/>
              </w:rPr>
            </w:pPr>
            <w:r w:rsidRPr="0018340F">
              <w:rPr>
                <w:rFonts w:ascii="Arial" w:hAnsi="Arial" w:cs="Arial"/>
                <w:sz w:val="20"/>
                <w:szCs w:val="20"/>
                <w:lang w:val="hy-AM"/>
              </w:rPr>
              <w:t>Սուր հիվանդության/վիճակի կասկածի դեպքում հատուցվում են սուր հիվանդությունը/վիճակը բացահայտող ախտորոշիչ հետազոտությունները:</w:t>
            </w:r>
          </w:p>
          <w:p w:rsidR="00A255EB" w:rsidRPr="0018340F" w:rsidRDefault="00A255EB" w:rsidP="006F56B5">
            <w:pPr>
              <w:pStyle w:val="ListParagraph"/>
              <w:numPr>
                <w:ilvl w:val="0"/>
                <w:numId w:val="16"/>
              </w:numPr>
              <w:ind w:left="876" w:hanging="270"/>
              <w:jc w:val="both"/>
              <w:rPr>
                <w:rFonts w:ascii="Arial" w:hAnsi="Arial" w:cs="Arial"/>
                <w:sz w:val="20"/>
                <w:szCs w:val="20"/>
                <w:lang w:val="hy-AM"/>
              </w:rPr>
            </w:pPr>
            <w:r w:rsidRPr="0018340F">
              <w:rPr>
                <w:rFonts w:ascii="Arial" w:hAnsi="Arial" w:cs="Arial"/>
                <w:sz w:val="20"/>
                <w:szCs w:val="20"/>
                <w:lang w:val="hy-AM"/>
              </w:rPr>
              <w:t>Ոչ սուր հիվանդության/վիճակի կասկածի դեպքում ախտորոշիչ հետազոտությունների համար վճարում է Ապահովագրված անձը, եթե արդյունքում բացահայտվում է սուր հիվանդություն/վիճակ, ապա Ապահովագրողը պարտավորվում է հատուցել բժշկական ծախսերը` համաձայն Պայմանագրի պայմանների:</w:t>
            </w:r>
          </w:p>
        </w:tc>
        <w:tc>
          <w:tcPr>
            <w:tcW w:w="6390" w:type="dxa"/>
            <w:gridSpan w:val="2"/>
            <w:tcBorders>
              <w:left w:val="single" w:sz="4" w:space="0" w:color="auto"/>
            </w:tcBorders>
            <w:shd w:val="clear" w:color="auto" w:fill="auto"/>
          </w:tcPr>
          <w:p w:rsidR="00A255EB" w:rsidRPr="0018340F" w:rsidRDefault="00A255EB" w:rsidP="006F56B5">
            <w:pPr>
              <w:pStyle w:val="ListParagraph"/>
              <w:numPr>
                <w:ilvl w:val="0"/>
                <w:numId w:val="28"/>
              </w:numPr>
              <w:ind w:hanging="744"/>
              <w:jc w:val="both"/>
              <w:rPr>
                <w:rFonts w:ascii="Arial" w:hAnsi="Arial" w:cs="Arial"/>
                <w:sz w:val="20"/>
                <w:szCs w:val="20"/>
                <w:lang w:val="hy-AM"/>
              </w:rPr>
            </w:pPr>
            <w:r w:rsidRPr="0018340F">
              <w:rPr>
                <w:rFonts w:ascii="Arial" w:hAnsi="Arial" w:cs="Arial"/>
                <w:sz w:val="20"/>
                <w:szCs w:val="20"/>
                <w:lang w:val="hy-AM"/>
              </w:rPr>
              <w:lastRenderedPageBreak/>
              <w:t>Страхование действует на территории Республики Армения и Республики Арцаха.</w:t>
            </w:r>
          </w:p>
          <w:p w:rsidR="00A255EB" w:rsidRPr="0018340F" w:rsidRDefault="00A255EB" w:rsidP="006F56B5">
            <w:pPr>
              <w:pStyle w:val="ListParagraph"/>
              <w:numPr>
                <w:ilvl w:val="0"/>
                <w:numId w:val="28"/>
              </w:numPr>
              <w:ind w:hanging="744"/>
              <w:jc w:val="both"/>
              <w:rPr>
                <w:rFonts w:ascii="Arial" w:hAnsi="Arial" w:cs="Arial"/>
                <w:sz w:val="20"/>
                <w:szCs w:val="20"/>
                <w:lang w:val="hy-AM"/>
              </w:rPr>
            </w:pPr>
            <w:r w:rsidRPr="0018340F">
              <w:rPr>
                <w:rFonts w:ascii="Arial" w:hAnsi="Arial" w:cs="Arial"/>
                <w:sz w:val="20"/>
                <w:szCs w:val="20"/>
                <w:lang w:val="hy-AM"/>
              </w:rPr>
              <w:t>Предписанные медикаменты или диагностические исследования возмещаются только по тем заболеваниям, которые включены в Программу страхования. Страховое заявление обслуживается следующим образом:</w:t>
            </w:r>
          </w:p>
          <w:p w:rsidR="00A255EB" w:rsidRPr="0018340F" w:rsidRDefault="00A255EB" w:rsidP="00CB0664">
            <w:pPr>
              <w:pStyle w:val="ListParagraph"/>
              <w:ind w:left="1416" w:hanging="744"/>
              <w:contextualSpacing/>
              <w:jc w:val="both"/>
              <w:rPr>
                <w:rFonts w:ascii="Arial" w:hAnsi="Arial" w:cs="Arial"/>
                <w:sz w:val="20"/>
                <w:szCs w:val="20"/>
                <w:lang w:val="hy-AM"/>
              </w:rPr>
            </w:pPr>
            <w:r w:rsidRPr="0018340F">
              <w:rPr>
                <w:rFonts w:ascii="Arial" w:hAnsi="Arial" w:cs="Arial"/>
                <w:sz w:val="20"/>
                <w:szCs w:val="20"/>
                <w:lang w:val="hy-AM"/>
              </w:rPr>
              <w:t xml:space="preserve">1.10.2.1. В случае подозрения острого заболевания / </w:t>
            </w:r>
            <w:r w:rsidRPr="0018340F">
              <w:rPr>
                <w:rFonts w:ascii="Arial" w:hAnsi="Arial" w:cs="Arial"/>
                <w:sz w:val="20"/>
                <w:szCs w:val="20"/>
                <w:lang w:val="hy-AM"/>
              </w:rPr>
              <w:lastRenderedPageBreak/>
              <w:t>состояния, покрываются только те диагностические исследования, которые направлены на выявление острого заболевания / состояния.</w:t>
            </w:r>
          </w:p>
          <w:p w:rsidR="00A255EB" w:rsidRPr="0018340F" w:rsidRDefault="00A255EB" w:rsidP="00CB0664">
            <w:pPr>
              <w:pStyle w:val="ListParagraph"/>
              <w:ind w:left="1416" w:hanging="744"/>
              <w:contextualSpacing/>
              <w:jc w:val="both"/>
              <w:rPr>
                <w:rFonts w:ascii="Arial" w:hAnsi="Arial" w:cs="Arial"/>
                <w:sz w:val="20"/>
                <w:szCs w:val="20"/>
                <w:lang w:val="hy-AM"/>
              </w:rPr>
            </w:pPr>
            <w:r w:rsidRPr="0018340F">
              <w:rPr>
                <w:rFonts w:ascii="Arial" w:hAnsi="Arial" w:cs="Arial"/>
                <w:sz w:val="20"/>
                <w:szCs w:val="20"/>
                <w:lang w:val="hy-AM"/>
              </w:rPr>
              <w:t>1.10.2.2. В случае подозрения неострого заболевания / состояния Застрахованное лицо оплачивает диагностические исследования самостоятельно и если в результате выявляется острое заболевание / состояние, Страховщик обязуется возместить медицинские расходы в соответствии с условиями договора.</w:t>
            </w:r>
          </w:p>
          <w:p w:rsidR="00A255EB" w:rsidRPr="0018340F" w:rsidRDefault="00A255EB" w:rsidP="00CB0664">
            <w:pPr>
              <w:pStyle w:val="ListParagraph"/>
              <w:tabs>
                <w:tab w:val="left" w:pos="450"/>
              </w:tabs>
              <w:spacing w:after="120"/>
              <w:ind w:right="-7"/>
              <w:jc w:val="both"/>
              <w:rPr>
                <w:rFonts w:ascii="Arial" w:hAnsi="Arial" w:cs="Arial"/>
                <w:b/>
                <w:bCs/>
                <w:sz w:val="20"/>
                <w:szCs w:val="20"/>
              </w:rPr>
            </w:pPr>
          </w:p>
          <w:p w:rsidR="00A255EB" w:rsidRPr="0018340F" w:rsidRDefault="00A255EB" w:rsidP="00CB0664">
            <w:pPr>
              <w:jc w:val="both"/>
              <w:rPr>
                <w:rFonts w:ascii="Arial" w:hAnsi="Arial" w:cs="Arial"/>
                <w:sz w:val="20"/>
                <w:szCs w:val="20"/>
              </w:rPr>
            </w:pPr>
          </w:p>
          <w:p w:rsidR="00A255EB" w:rsidRPr="0018340F" w:rsidRDefault="00A255EB" w:rsidP="00CB0664">
            <w:pPr>
              <w:ind w:left="696"/>
              <w:jc w:val="both"/>
              <w:rPr>
                <w:rFonts w:ascii="Arial" w:hAnsi="Arial" w:cs="Arial"/>
                <w:sz w:val="20"/>
                <w:szCs w:val="20"/>
                <w:lang w:val="hy-AM"/>
              </w:rPr>
            </w:pPr>
          </w:p>
        </w:tc>
      </w:tr>
    </w:tbl>
    <w:p w:rsidR="00577D33" w:rsidRDefault="00577D33" w:rsidP="003B2F27">
      <w:pPr>
        <w:widowControl w:val="0"/>
        <w:spacing w:after="160" w:line="360" w:lineRule="auto"/>
        <w:jc w:val="center"/>
        <w:rPr>
          <w:rFonts w:ascii="GHEA Grapalat" w:hAnsi="GHEA Grapalat"/>
        </w:rPr>
      </w:pPr>
    </w:p>
    <w:p w:rsidR="00577D33" w:rsidRPr="0018566A" w:rsidRDefault="00577D33" w:rsidP="003B2F27">
      <w:pPr>
        <w:widowControl w:val="0"/>
        <w:spacing w:after="160" w:line="360" w:lineRule="auto"/>
        <w:jc w:val="center"/>
        <w:rPr>
          <w:rFonts w:ascii="GHEA Grapalat" w:hAnsi="GHEA Grapalat"/>
          <w:b/>
          <w:color w:val="FF0000"/>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2</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tabs>
          <w:tab w:val="left" w:pos="9540"/>
        </w:tabs>
        <w:spacing w:after="160" w:line="360" w:lineRule="auto"/>
        <w:jc w:val="center"/>
        <w:rPr>
          <w:rFonts w:ascii="GHEA Grapalat" w:hAnsi="GHEA Grapalat"/>
        </w:rPr>
      </w:pPr>
    </w:p>
    <w:p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27"/>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04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2"/>
        <w:gridCol w:w="1587"/>
        <w:gridCol w:w="1980"/>
        <w:gridCol w:w="5310"/>
      </w:tblGrid>
      <w:tr w:rsidR="00167AC4" w:rsidRPr="00955662" w:rsidTr="00CB0664">
        <w:trPr>
          <w:trHeight w:val="304"/>
          <w:jc w:val="center"/>
        </w:trPr>
        <w:tc>
          <w:tcPr>
            <w:tcW w:w="10449" w:type="dxa"/>
            <w:gridSpan w:val="4"/>
          </w:tcPr>
          <w:p w:rsidR="00167AC4" w:rsidRPr="00955662" w:rsidRDefault="00167AC4" w:rsidP="00CB0664">
            <w:pPr>
              <w:jc w:val="center"/>
              <w:rPr>
                <w:rFonts w:ascii="GHEA Grapalat" w:hAnsi="GHEA Grapalat"/>
                <w:sz w:val="18"/>
              </w:rPr>
            </w:pPr>
            <w:r w:rsidRPr="00955662">
              <w:rPr>
                <w:rFonts w:ascii="GHEA Grapalat" w:hAnsi="GHEA Grapalat"/>
                <w:sz w:val="18"/>
              </w:rPr>
              <w:t>Ծառայության</w:t>
            </w:r>
          </w:p>
        </w:tc>
      </w:tr>
      <w:tr w:rsidR="00167AC4" w:rsidRPr="00167AC4" w:rsidTr="00CB0664">
        <w:trPr>
          <w:trHeight w:val="2026"/>
          <w:jc w:val="center"/>
        </w:trPr>
        <w:tc>
          <w:tcPr>
            <w:tcW w:w="1572" w:type="dxa"/>
            <w:vAlign w:val="center"/>
          </w:tcPr>
          <w:p w:rsidR="00167AC4" w:rsidRPr="00B138F3" w:rsidRDefault="00167AC4" w:rsidP="00CB0664">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587" w:type="dxa"/>
            <w:vAlign w:val="center"/>
          </w:tcPr>
          <w:p w:rsidR="00167AC4" w:rsidRPr="00B138F3" w:rsidRDefault="00167AC4" w:rsidP="00CB0664">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980" w:type="dxa"/>
            <w:vAlign w:val="center"/>
          </w:tcPr>
          <w:p w:rsidR="00167AC4" w:rsidRPr="00B138F3" w:rsidRDefault="00167AC4" w:rsidP="00CB0664">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5310" w:type="dxa"/>
            <w:shd w:val="clear" w:color="auto" w:fill="auto"/>
            <w:vAlign w:val="center"/>
          </w:tcPr>
          <w:p w:rsidR="00167AC4" w:rsidRPr="003018AE" w:rsidRDefault="00167AC4" w:rsidP="00CB0664">
            <w:pPr>
              <w:pStyle w:val="NoSpacing"/>
              <w:spacing w:line="200" w:lineRule="exact"/>
              <w:rPr>
                <w:rFonts w:ascii="GHEA Grapalat" w:hAnsi="GHEA Grapalat" w:cs="Sylfaen"/>
                <w:b/>
                <w:sz w:val="20"/>
                <w:szCs w:val="18"/>
                <w:lang w:val="es-ES"/>
              </w:rPr>
            </w:pPr>
            <w:r w:rsidRPr="003018AE">
              <w:rPr>
                <w:rFonts w:ascii="GHEA Grapalat" w:hAnsi="GHEA Grapalat" w:cs="Sylfaen"/>
                <w:b/>
                <w:sz w:val="20"/>
                <w:szCs w:val="18"/>
                <w:lang w:val="es-ES"/>
              </w:rPr>
              <w:t xml:space="preserve">Платежи планируется осуществить до </w:t>
            </w:r>
            <w:r w:rsidR="00021222">
              <w:rPr>
                <w:rFonts w:ascii="GHEA Grapalat" w:hAnsi="GHEA Grapalat" w:cs="Sylfaen"/>
                <w:b/>
                <w:sz w:val="20"/>
                <w:szCs w:val="18"/>
                <w:lang w:val="es-ES"/>
              </w:rPr>
              <w:t>30.03</w:t>
            </w:r>
            <w:r w:rsidRPr="003018AE">
              <w:rPr>
                <w:rFonts w:ascii="GHEA Grapalat" w:hAnsi="GHEA Grapalat" w:cs="Sylfaen"/>
                <w:b/>
                <w:sz w:val="20"/>
                <w:szCs w:val="18"/>
                <w:lang w:val="es-ES"/>
              </w:rPr>
              <w:t>.2023 г., считая со дня утверждения договора. по исполнительным актам и налоговым счетам, представленным ежемесячно</w:t>
            </w:r>
          </w:p>
          <w:p w:rsidR="00167AC4" w:rsidRPr="00167AC4" w:rsidRDefault="00167AC4" w:rsidP="00CB0664">
            <w:pPr>
              <w:pStyle w:val="NoSpacing"/>
              <w:spacing w:line="200" w:lineRule="exact"/>
              <w:rPr>
                <w:rFonts w:ascii="GHEA Grapalat" w:hAnsi="GHEA Grapalat"/>
                <w:b/>
                <w:sz w:val="18"/>
                <w:szCs w:val="18"/>
              </w:rPr>
            </w:pPr>
          </w:p>
        </w:tc>
      </w:tr>
      <w:tr w:rsidR="00167AC4" w:rsidRPr="00955662" w:rsidTr="00CB0664">
        <w:trPr>
          <w:cantSplit/>
          <w:trHeight w:val="1621"/>
          <w:jc w:val="center"/>
        </w:trPr>
        <w:tc>
          <w:tcPr>
            <w:tcW w:w="1572" w:type="dxa"/>
            <w:vAlign w:val="center"/>
          </w:tcPr>
          <w:p w:rsidR="00167AC4" w:rsidRPr="00712340" w:rsidRDefault="00167AC4" w:rsidP="00CB0664">
            <w:pPr>
              <w:jc w:val="center"/>
              <w:rPr>
                <w:rFonts w:ascii="GHEA Grapalat" w:hAnsi="GHEA Grapalat"/>
                <w:sz w:val="20"/>
              </w:rPr>
            </w:pPr>
            <w:r>
              <w:rPr>
                <w:rFonts w:ascii="GHEA Grapalat" w:hAnsi="GHEA Grapalat"/>
                <w:sz w:val="20"/>
              </w:rPr>
              <w:t>1</w:t>
            </w:r>
          </w:p>
        </w:tc>
        <w:tc>
          <w:tcPr>
            <w:tcW w:w="1587" w:type="dxa"/>
            <w:tcBorders>
              <w:top w:val="single" w:sz="4" w:space="0" w:color="auto"/>
              <w:left w:val="single" w:sz="4" w:space="0" w:color="auto"/>
              <w:bottom w:val="single" w:sz="4" w:space="0" w:color="auto"/>
              <w:right w:val="single" w:sz="4" w:space="0" w:color="auto"/>
            </w:tcBorders>
            <w:vAlign w:val="center"/>
          </w:tcPr>
          <w:p w:rsidR="00167AC4" w:rsidRPr="00955662" w:rsidRDefault="00494740" w:rsidP="00CB0664">
            <w:pPr>
              <w:jc w:val="center"/>
              <w:rPr>
                <w:rFonts w:ascii="GHEA Grapalat" w:hAnsi="GHEA Grapalat"/>
                <w:sz w:val="20"/>
              </w:rPr>
            </w:pPr>
            <w:r w:rsidRPr="00494740">
              <w:rPr>
                <w:rFonts w:ascii="GHEA Grapalat" w:hAnsi="GHEA Grapalat"/>
                <w:sz w:val="20"/>
              </w:rPr>
              <w:t>66511140/1</w:t>
            </w:r>
          </w:p>
        </w:tc>
        <w:tc>
          <w:tcPr>
            <w:tcW w:w="1980" w:type="dxa"/>
            <w:vAlign w:val="center"/>
          </w:tcPr>
          <w:p w:rsidR="00167AC4" w:rsidRPr="00712340" w:rsidRDefault="00522A1F" w:rsidP="00CB0664">
            <w:pPr>
              <w:jc w:val="center"/>
              <w:rPr>
                <w:rFonts w:ascii="GHEA Grapalat" w:hAnsi="GHEA Grapalat"/>
                <w:sz w:val="20"/>
              </w:rPr>
            </w:pPr>
            <w:r w:rsidRPr="00522A1F">
              <w:rPr>
                <w:rFonts w:ascii="GHEA Grapalat" w:hAnsi="GHEA Grapalat"/>
                <w:b/>
                <w:color w:val="548DD4" w:themeColor="text2" w:themeTint="99"/>
              </w:rPr>
              <w:t>Услуги медицинского страхования</w:t>
            </w:r>
          </w:p>
        </w:tc>
        <w:tc>
          <w:tcPr>
            <w:tcW w:w="5310" w:type="dxa"/>
            <w:vAlign w:val="center"/>
          </w:tcPr>
          <w:p w:rsidR="00167AC4" w:rsidRPr="00955662" w:rsidRDefault="001E143F" w:rsidP="00E30175">
            <w:pPr>
              <w:pStyle w:val="NoSpacing"/>
              <w:spacing w:line="200" w:lineRule="exact"/>
              <w:jc w:val="center"/>
              <w:rPr>
                <w:rFonts w:ascii="GHEA Grapalat" w:hAnsi="GHEA Grapalat"/>
                <w:b/>
                <w:sz w:val="18"/>
                <w:szCs w:val="18"/>
                <w:lang w:val="es-ES"/>
              </w:rPr>
            </w:pPr>
            <w:r w:rsidRPr="001E143F">
              <w:rPr>
                <w:rFonts w:ascii="GHEA Grapalat" w:hAnsi="GHEA Grapalat"/>
                <w:b/>
                <w:sz w:val="18"/>
                <w:szCs w:val="18"/>
                <w:lang w:val="es-ES"/>
              </w:rPr>
              <w:t>100% (</w:t>
            </w:r>
            <w:r w:rsidR="00E30175" w:rsidRPr="001E143F">
              <w:rPr>
                <w:rFonts w:ascii="GHEA Grapalat" w:hAnsi="GHEA Grapalat"/>
                <w:b/>
                <w:sz w:val="18"/>
                <w:szCs w:val="18"/>
                <w:lang w:val="es-ES"/>
              </w:rPr>
              <w:t>в период</w:t>
            </w:r>
            <w:r w:rsidR="00E30175" w:rsidRPr="001E143F">
              <w:rPr>
                <w:rFonts w:ascii="GHEA Grapalat" w:hAnsi="GHEA Grapalat"/>
                <w:b/>
                <w:sz w:val="18"/>
                <w:szCs w:val="18"/>
                <w:lang w:val="es-ES"/>
              </w:rPr>
              <w:t xml:space="preserve"> </w:t>
            </w:r>
            <w:r w:rsidRPr="001E143F">
              <w:rPr>
                <w:rFonts w:ascii="GHEA Grapalat" w:hAnsi="GHEA Grapalat"/>
                <w:b/>
                <w:sz w:val="18"/>
                <w:szCs w:val="18"/>
                <w:lang w:val="es-ES"/>
              </w:rPr>
              <w:t>от заключения договора до 30.03.2023 г.)</w:t>
            </w:r>
            <w:bookmarkStart w:id="5" w:name="_GoBack"/>
            <w:bookmarkEnd w:id="5"/>
          </w:p>
        </w:tc>
      </w:tr>
    </w:tbl>
    <w:p w:rsidR="003B2F27" w:rsidRPr="00167AC4" w:rsidRDefault="003B2F27" w:rsidP="003B2F27">
      <w:pPr>
        <w:widowControl w:val="0"/>
        <w:spacing w:after="160" w:line="360" w:lineRule="auto"/>
        <w:rPr>
          <w:rFonts w:ascii="GHEA Grapalat" w:hAnsi="GHEA Grapalat"/>
          <w:i/>
          <w:lang w:val="es-ES"/>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021222" w:rsidRDefault="003B2F27" w:rsidP="005B7138">
            <w:pPr>
              <w:widowControl w:val="0"/>
              <w:jc w:val="center"/>
              <w:rPr>
                <w:rFonts w:ascii="GHEA Grapalat" w:hAnsi="GHEA Grapalat"/>
              </w:rPr>
            </w:pPr>
            <w:r w:rsidRPr="00021222">
              <w:rPr>
                <w:rFonts w:ascii="GHEA Grapalat" w:hAnsi="GHEA Grapalat"/>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CA2754" w:rsidRDefault="003B2F27" w:rsidP="005B7138">
            <w:pPr>
              <w:widowControl w:val="0"/>
              <w:jc w:val="center"/>
              <w:rPr>
                <w:rFonts w:ascii="GHEA Grapalat" w:hAnsi="GHEA Grapalat"/>
                <w:lang w:val="en-US"/>
              </w:rPr>
            </w:pPr>
            <w:r w:rsidRPr="00021222">
              <w:rPr>
                <w:rFonts w:ascii="GHEA Grapalat" w:hAnsi="GHEA Grapalat"/>
              </w:rPr>
              <w:t>____</w:t>
            </w:r>
            <w:r>
              <w:rPr>
                <w:rFonts w:ascii="GHEA Grapalat" w:hAnsi="GHEA Grapalat"/>
                <w:lang w:val="en-US"/>
              </w:rPr>
              <w:t>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rPr>
          <w:rFonts w:ascii="GHEA Grapalat" w:hAnsi="GHEA Grapalat"/>
        </w:rPr>
        <w:sectPr w:rsidR="003B2F27" w:rsidRPr="00AD29CE" w:rsidSect="00816D27">
          <w:footerReference w:type="default" r:id="rId10"/>
          <w:footnotePr>
            <w:pos w:val="beneathText"/>
          </w:footnotePr>
          <w:pgSz w:w="11907" w:h="16840" w:code="9"/>
          <w:pgMar w:top="1134" w:right="1418" w:bottom="1560" w:left="1418" w:header="561" w:footer="561" w:gutter="0"/>
          <w:cols w:space="720"/>
          <w:titlePg/>
          <w:docGrid w:linePitch="326"/>
        </w:sectPr>
      </w:pP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3B2F27">
      <w:pPr>
        <w:widowControl w:val="0"/>
        <w:spacing w:after="160" w:line="360" w:lineRule="auto"/>
        <w:ind w:firstLine="375"/>
        <w:rPr>
          <w:rFonts w:ascii="GHEA Grapalat" w:hAnsi="GHEA Grapalat"/>
          <w:iCs/>
          <w:color w:val="000000"/>
        </w:rPr>
      </w:pPr>
    </w:p>
    <w:p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3B2F27">
      <w:pPr>
        <w:pStyle w:val="BodyTextIndent"/>
        <w:widowControl w:val="0"/>
        <w:spacing w:after="160"/>
        <w:ind w:firstLine="0"/>
        <w:jc w:val="center"/>
        <w:rPr>
          <w:rFonts w:ascii="GHEA Grapalat" w:hAnsi="GHEA Grapalat"/>
          <w:b/>
          <w:bCs/>
          <w:iCs/>
          <w:sz w:val="24"/>
          <w:szCs w:val="24"/>
        </w:rPr>
      </w:pPr>
    </w:p>
    <w:p w:rsidR="003B2F27" w:rsidRPr="00AD29CE" w:rsidRDefault="003B2F27" w:rsidP="003B2F27">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bl>
    <w:p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rPr>
          <w:rFonts w:ascii="GHEA Grapalat" w:hAnsi="GHEA Grapalat"/>
        </w:rPr>
      </w:pP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Default="003B2F27" w:rsidP="003B2F27">
      <w:pPr>
        <w:rPr>
          <w:rFonts w:ascii="GHEA Grapalat" w:hAnsi="GHEA Grapalat" w:cs="Sylfaen"/>
        </w:rPr>
      </w:pPr>
      <w:r>
        <w:rPr>
          <w:rFonts w:ascii="GHEA Grapalat" w:hAnsi="GHEA Grapalat" w:cs="Sylfaen"/>
        </w:rPr>
        <w:br w:type="page"/>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AD29CE" w:rsidTr="005B7138">
        <w:tc>
          <w:tcPr>
            <w:tcW w:w="4785"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56B5" w:rsidRDefault="006F56B5">
      <w:r>
        <w:separator/>
      </w:r>
    </w:p>
  </w:endnote>
  <w:endnote w:type="continuationSeparator" w:id="0">
    <w:p w:rsidR="006F56B5" w:rsidRDefault="006F56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Notice "/>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1950196"/>
      <w:docPartObj>
        <w:docPartGallery w:val="Page Numbers (Bottom of Page)"/>
        <w:docPartUnique/>
      </w:docPartObj>
    </w:sdtPr>
    <w:sdtEndPr>
      <w:rPr>
        <w:rFonts w:ascii="GHEA Grapalat" w:hAnsi="GHEA Grapalat"/>
        <w:sz w:val="24"/>
        <w:szCs w:val="24"/>
      </w:rPr>
    </w:sdtEndPr>
    <w:sdtContent>
      <w:p w:rsidR="00992FAA" w:rsidRPr="00305BEC" w:rsidRDefault="00992FAA">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E30175">
          <w:rPr>
            <w:rFonts w:ascii="GHEA Grapalat" w:hAnsi="GHEA Grapalat"/>
            <w:noProof/>
            <w:sz w:val="24"/>
            <w:szCs w:val="24"/>
          </w:rPr>
          <w:t>98</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56B5" w:rsidRDefault="006F56B5">
      <w:r>
        <w:separator/>
      </w:r>
    </w:p>
  </w:footnote>
  <w:footnote w:type="continuationSeparator" w:id="0">
    <w:p w:rsidR="006F56B5" w:rsidRDefault="006F56B5">
      <w:r>
        <w:continuationSeparator/>
      </w:r>
    </w:p>
  </w:footnote>
  <w:footnote w:id="1">
    <w:p w:rsidR="00992FAA" w:rsidRPr="001C4811" w:rsidRDefault="00992FAA" w:rsidP="007A5F50">
      <w:pPr>
        <w:pStyle w:val="FootnoteText"/>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w:t>
      </w:r>
      <w:r w:rsidR="00325EFD">
        <w:rPr>
          <w:rFonts w:ascii="GHEA Grapalat" w:hAnsi="GHEA Grapalat"/>
          <w:i/>
        </w:rPr>
        <w:t>ЗАКУПКЕ У ОДНОГО ЛИЦА, ОБУСЛОВЛЕННАЯ БЕЗОТЛАГАТЕЛЬНОСТЬЮ</w:t>
      </w:r>
      <w:r w:rsidRPr="00ED3BA4">
        <w:rPr>
          <w:rFonts w:ascii="GHEA Grapalat" w:hAnsi="GHEA Grapalat"/>
          <w:i/>
        </w:rPr>
        <w:t>",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TsDzB</w:t>
      </w:r>
      <w:r w:rsidRPr="00ED3BA4">
        <w:rPr>
          <w:rFonts w:ascii="GHEA Grapalat" w:hAnsi="GHEA Grapalat"/>
          <w:i/>
        </w:rPr>
        <w:t>", соответственно словами  "GH</w:t>
      </w:r>
      <w:r>
        <w:rPr>
          <w:rFonts w:ascii="GHEA Grapalat" w:hAnsi="GHEA Grapalat"/>
          <w:i/>
        </w:rPr>
        <w:t>TsDzB</w:t>
      </w:r>
      <w:r w:rsidRPr="00ED3BA4">
        <w:rPr>
          <w:rFonts w:ascii="GHEA Grapalat" w:hAnsi="GHEA Grapalat"/>
          <w:i/>
        </w:rPr>
        <w:t>" и "HMA</w:t>
      </w:r>
      <w:r>
        <w:rPr>
          <w:rFonts w:ascii="GHEA Grapalat" w:hAnsi="GHEA Grapalat"/>
          <w:i/>
        </w:rPr>
        <w:t>TsDzB</w:t>
      </w:r>
      <w:r w:rsidRPr="00ED3BA4">
        <w:rPr>
          <w:rFonts w:ascii="GHEA Grapalat" w:hAnsi="GHEA Grapalat"/>
          <w:i/>
        </w:rPr>
        <w:t>"</w:t>
      </w:r>
      <w:r>
        <w:rPr>
          <w:rFonts w:ascii="GHEA Grapalat" w:hAnsi="GHEA Grapalat"/>
          <w:i/>
          <w:lang w:val="hy-AM"/>
        </w:rPr>
        <w:t>.</w:t>
      </w:r>
    </w:p>
  </w:footnote>
  <w:footnote w:id="2">
    <w:p w:rsidR="00992FAA" w:rsidRPr="008842CE" w:rsidRDefault="00992FAA"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rsidR="00437409" w:rsidRPr="00CD6B60" w:rsidRDefault="00437409" w:rsidP="00437409">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437409" w:rsidRPr="00CD6B60" w:rsidRDefault="00437409" w:rsidP="00437409">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437409" w:rsidRPr="00CD6B60" w:rsidRDefault="00437409" w:rsidP="00437409">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437409" w:rsidRPr="00CD6B60" w:rsidRDefault="00437409" w:rsidP="00437409">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rsidR="005D2D50" w:rsidRPr="00CA2B01" w:rsidRDefault="005D2D50" w:rsidP="005D2D50">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5D2D50" w:rsidRPr="00CA2B01" w:rsidRDefault="005D2D50" w:rsidP="005D2D50">
      <w:pPr>
        <w:widowControl w:val="0"/>
        <w:jc w:val="both"/>
        <w:rPr>
          <w:rFonts w:ascii="GHEA Grapalat" w:hAnsi="GHEA Grapalat"/>
          <w:i/>
          <w:sz w:val="20"/>
          <w:szCs w:val="20"/>
        </w:rPr>
      </w:pPr>
      <w:r w:rsidRPr="00CA2B01">
        <w:rPr>
          <w:rFonts w:ascii="GHEA Grapalat" w:hAnsi="GHEA Grapalat"/>
          <w:i/>
          <w:sz w:val="20"/>
          <w:szCs w:val="20"/>
        </w:rPr>
        <w:t>-</w:t>
      </w:r>
      <w:r w:rsidRPr="00CA2B01">
        <w:rPr>
          <w:rFonts w:ascii="GHEA Grapalat" w:hAnsi="GHEA Grapalat"/>
          <w:i/>
          <w:sz w:val="20"/>
          <w:szCs w:val="20"/>
          <w:lang w:val="hy-AM"/>
        </w:rPr>
        <w:t xml:space="preserve"> </w:t>
      </w:r>
      <w:r w:rsidRPr="00CA2B01">
        <w:rPr>
          <w:rFonts w:ascii="GHEA Grapalat" w:hAnsi="GHEA Grapalat"/>
          <w:i/>
          <w:sz w:val="20"/>
          <w:szCs w:val="20"/>
        </w:rPr>
        <w:t>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5D2D50" w:rsidRPr="00CA2B01" w:rsidRDefault="005D2D50" w:rsidP="005D2D50">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CA2B01">
        <w:t xml:space="preserve">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5">
    <w:p w:rsidR="00992FAA" w:rsidRPr="00D3436F" w:rsidRDefault="00992FAA" w:rsidP="00AF1F59">
      <w:pPr>
        <w:pStyle w:val="FootnoteText"/>
        <w:jc w:val="both"/>
        <w:rPr>
          <w:rFonts w:ascii="GHEA Grapalat" w:hAnsi="GHEA Grapalat"/>
          <w:i/>
        </w:rPr>
      </w:pPr>
      <w:r>
        <w:rPr>
          <w:rStyle w:val="FootnoteReference"/>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992FAA" w:rsidRPr="000811C1" w:rsidRDefault="00992FAA">
      <w:pPr>
        <w:pStyle w:val="FootnoteText"/>
        <w:rPr>
          <w:rFonts w:asciiTheme="minorHAnsi" w:hAnsiTheme="minorHAnsi"/>
        </w:rPr>
      </w:pPr>
    </w:p>
  </w:footnote>
  <w:footnote w:id="6">
    <w:p w:rsidR="00992FAA" w:rsidRPr="008842CE" w:rsidRDefault="00992FAA" w:rsidP="0093610F">
      <w:pPr>
        <w:pStyle w:val="FootnoteText"/>
        <w:widowControl w:val="0"/>
        <w:jc w:val="both"/>
        <w:rPr>
          <w:rFonts w:ascii="GHEA Grapalat" w:hAnsi="GHEA Grapalat"/>
          <w:lang w:val="af-ZA"/>
        </w:rPr>
      </w:pPr>
      <w:r>
        <w:rPr>
          <w:rStyle w:val="FootnoteReference"/>
        </w:rPr>
        <w:t>10</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992FAA" w:rsidRPr="000811C1" w:rsidRDefault="00992FAA">
      <w:pPr>
        <w:pStyle w:val="FootnoteText"/>
        <w:rPr>
          <w:lang w:val="af-ZA"/>
        </w:rPr>
      </w:pPr>
    </w:p>
  </w:footnote>
  <w:footnote w:id="7">
    <w:p w:rsidR="00992FAA" w:rsidRPr="00503411" w:rsidRDefault="00992FAA" w:rsidP="00CD2651">
      <w:pPr>
        <w:pStyle w:val="FootnoteText"/>
        <w:jc w:val="both"/>
        <w:rPr>
          <w:rFonts w:ascii="GHEA Grapalat" w:hAnsi="GHEA Grapalat"/>
          <w:i/>
        </w:rPr>
      </w:pPr>
      <w:r>
        <w:rPr>
          <w:rStyle w:val="FootnoteReference"/>
        </w:rPr>
        <w:t>11</w:t>
      </w:r>
      <w:r>
        <w:t xml:space="preserve"> </w:t>
      </w:r>
      <w:r w:rsidRPr="00BF1257">
        <w:rPr>
          <w:rFonts w:ascii="GHEA Grapalat" w:hAnsi="GHEA Grapalat"/>
          <w:i/>
        </w:rPr>
        <w:t>Если</w:t>
      </w:r>
    </w:p>
    <w:p w:rsidR="00992FAA" w:rsidRPr="001D0DD7" w:rsidRDefault="00992FAA" w:rsidP="00CD2651">
      <w:pPr>
        <w:pStyle w:val="FootnoteText"/>
        <w:jc w:val="both"/>
        <w:rPr>
          <w:rFonts w:ascii="GHEA Grapalat" w:hAnsi="GHEA Grapalat"/>
          <w:i/>
        </w:rPr>
      </w:pPr>
      <w:r w:rsidRPr="00BF1257">
        <w:rPr>
          <w:rFonts w:ascii="GHEA Grapalat" w:hAnsi="GHEA Grapalat"/>
          <w:i/>
        </w:rPr>
        <w:t xml:space="preserve">-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w:t>
      </w:r>
      <w:r w:rsidRPr="001D0DD7">
        <w:rPr>
          <w:rFonts w:ascii="GHEA Grapalat" w:hAnsi="GHEA Grapalat"/>
          <w:i/>
        </w:rPr>
        <w:t>приложению 4.1”.</w:t>
      </w:r>
    </w:p>
    <w:p w:rsidR="00992FAA" w:rsidRPr="00503411" w:rsidRDefault="00992FAA" w:rsidP="00CD2651">
      <w:pPr>
        <w:pStyle w:val="FootnoteText"/>
        <w:jc w:val="both"/>
        <w:rPr>
          <w:rFonts w:ascii="GHEA Grapalat" w:hAnsi="GHEA Grapalat"/>
          <w:i/>
        </w:rPr>
      </w:pPr>
      <w:r w:rsidRPr="001D0DD7">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w:t>
      </w:r>
      <w:r w:rsidR="00CD7C76" w:rsidRPr="001D0DD7">
        <w:rPr>
          <w:rFonts w:ascii="GHEA Grapalat" w:hAnsi="GHEA Grapalat"/>
        </w:rPr>
        <w:t>уменьшается в пропорции, исчисленной в отношении суммы этого этапа</w:t>
      </w:r>
      <w:r w:rsidRPr="001D0DD7">
        <w:rPr>
          <w:rFonts w:ascii="GHEA Grapalat" w:hAnsi="GHEA Grapalat"/>
          <w:i/>
        </w:rPr>
        <w:t>.</w:t>
      </w:r>
      <w:r w:rsidRPr="001D0DD7">
        <w:t xml:space="preserve"> </w:t>
      </w:r>
      <w:r w:rsidRPr="001D0DD7">
        <w:rPr>
          <w:rFonts w:ascii="GHEA Grapalat" w:hAnsi="GHEA Grapalat"/>
          <w:i/>
        </w:rPr>
        <w:t>Обеспечение квалификации в виде гарантии отобранный участник представляет согласно приложению 4.1.", а приложение 4 исключается из приглашения.</w:t>
      </w:r>
    </w:p>
    <w:p w:rsidR="00992FAA" w:rsidRPr="00CD2651" w:rsidRDefault="00992FAA">
      <w:pPr>
        <w:pStyle w:val="FootnoteText"/>
      </w:pPr>
    </w:p>
  </w:footnote>
  <w:footnote w:id="8">
    <w:p w:rsidR="00992FAA" w:rsidRPr="00511966" w:rsidRDefault="00992FAA" w:rsidP="00C67FAB">
      <w:pPr>
        <w:pStyle w:val="FootnoteText"/>
        <w:jc w:val="both"/>
        <w:rPr>
          <w:rFonts w:ascii="GHEA Grapalat" w:hAnsi="GHEA Grapalat"/>
          <w:i/>
        </w:rPr>
      </w:pPr>
      <w:r>
        <w:rPr>
          <w:rStyle w:val="FootnoteReference"/>
        </w:rPr>
        <w:t>12</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sidR="00517F5C">
        <w:rPr>
          <w:rFonts w:ascii="GHEA Grapalat" w:hAnsi="GHEA Grapalat"/>
          <w:i/>
        </w:rPr>
        <w:t>25</w:t>
      </w:r>
      <w:r w:rsidRPr="00C67FAB">
        <w:rPr>
          <w:rFonts w:ascii="GHEA Grapalat" w:hAnsi="GHEA Grapalat"/>
          <w:i/>
        </w:rPr>
        <w:t xml:space="preserve"> млн. драмов РА </w:t>
      </w:r>
      <w:r w:rsidR="00BC5906">
        <w:rPr>
          <w:rFonts w:ascii="GHEA Grapalat" w:hAnsi="GHEA Grapalat"/>
          <w:i/>
        </w:rPr>
        <w:t xml:space="preserve">и предметом закупки не являются услуги по экспертизе проектной документации, необходимой для выполнения строительных программ,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sidR="001933DA">
        <w:rPr>
          <w:rFonts w:ascii="GHEA Grapalat" w:hAnsi="GHEA Grapalat" w:cs="Sylfaen"/>
          <w:i/>
          <w:sz w:val="16"/>
          <w:szCs w:val="16"/>
        </w:rPr>
        <w:t>,</w:t>
      </w:r>
      <w:r w:rsidR="001933DA" w:rsidRPr="001933DA">
        <w:rPr>
          <w:rFonts w:ascii="GHEA Grapalat" w:hAnsi="GHEA Grapalat" w:cs="Sylfaen"/>
          <w:i/>
          <w:sz w:val="16"/>
          <w:szCs w:val="16"/>
        </w:rPr>
        <w:t xml:space="preserve"> </w:t>
      </w:r>
      <w:r w:rsidR="001933DA" w:rsidRPr="00550232">
        <w:rPr>
          <w:rFonts w:ascii="GHEA Grapalat" w:hAnsi="GHEA Grapalat" w:cs="Sylfaen"/>
          <w:i/>
          <w:sz w:val="16"/>
          <w:szCs w:val="16"/>
        </w:rPr>
        <w:t xml:space="preserve">а </w:t>
      </w:r>
      <w:r w:rsidR="001933DA" w:rsidRPr="00333A25">
        <w:rPr>
          <w:rFonts w:ascii="GHEA Grapalat" w:hAnsi="GHEA Grapalat"/>
          <w:i/>
        </w:rPr>
        <w:t xml:space="preserve">число "90", указанное в абзаце 3, заменяется </w:t>
      </w:r>
      <w:r w:rsidR="001933DA">
        <w:rPr>
          <w:rFonts w:ascii="GHEA Grapalat" w:hAnsi="GHEA Grapalat"/>
          <w:i/>
        </w:rPr>
        <w:t>числом</w:t>
      </w:r>
      <w:r w:rsidR="001933DA" w:rsidRPr="00333A25">
        <w:rPr>
          <w:rFonts w:ascii="GHEA Grapalat" w:hAnsi="GHEA Grapalat"/>
          <w:i/>
        </w:rPr>
        <w:t xml:space="preserve"> " 20</w:t>
      </w:r>
      <w:r w:rsidR="001933DA" w:rsidRPr="00C67FAB">
        <w:rPr>
          <w:rFonts w:ascii="GHEA Grapalat" w:hAnsi="GHEA Grapalat"/>
          <w:i/>
        </w:rPr>
        <w:t>"</w:t>
      </w:r>
      <w:r w:rsidR="001933DA">
        <w:rPr>
          <w:rFonts w:ascii="GHEA Grapalat" w:hAnsi="GHEA Grapalat"/>
          <w:i/>
        </w:rPr>
        <w:t>.</w:t>
      </w:r>
    </w:p>
  </w:footnote>
  <w:footnote w:id="9">
    <w:p w:rsidR="00992FAA" w:rsidRPr="00B15560" w:rsidRDefault="00992FAA"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13</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rsidR="00992FAA" w:rsidRPr="000811C1" w:rsidRDefault="00992FAA" w:rsidP="0027573B">
      <w:pPr>
        <w:pStyle w:val="FootnoteText"/>
        <w:rPr>
          <w:rFonts w:ascii="Sylfaen" w:hAnsi="Sylfaen"/>
          <w:sz w:val="18"/>
          <w:szCs w:val="18"/>
        </w:rPr>
      </w:pPr>
    </w:p>
  </w:footnote>
  <w:footnote w:id="10">
    <w:p w:rsidR="00992FAA" w:rsidRPr="00A31673" w:rsidRDefault="00992FAA">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1">
    <w:p w:rsidR="007D74FE" w:rsidRPr="005D119D" w:rsidRDefault="007D74FE" w:rsidP="007D74FE">
      <w:pPr>
        <w:pStyle w:val="FootnoteText"/>
        <w:jc w:val="both"/>
        <w:rPr>
          <w:rFonts w:ascii="GHEA Grapalat" w:hAnsi="GHEA Grapalat"/>
          <w:i/>
        </w:rPr>
      </w:pPr>
      <w:r w:rsidRPr="005D119D">
        <w:rPr>
          <w:rFonts w:ascii="GHEA Grapalat" w:hAnsi="GHEA Grapalat"/>
          <w:i/>
        </w:rPr>
        <w:t>17</w:t>
      </w:r>
      <w:r w:rsidR="005D119D">
        <w:rPr>
          <w:rFonts w:ascii="GHEA Grapalat" w:hAnsi="GHEA Grapalat"/>
          <w:i/>
        </w:rPr>
        <w:t>.</w:t>
      </w:r>
      <w:r w:rsidRPr="005D119D">
        <w:rPr>
          <w:rFonts w:ascii="GHEA Grapalat" w:hAnsi="GHEA Grapalat"/>
          <w:i/>
        </w:rPr>
        <w:t xml:space="preserve">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и размер рейтинга</w:t>
      </w:r>
    </w:p>
    <w:p w:rsidR="007D74FE" w:rsidRDefault="007D74FE" w:rsidP="006B3E56">
      <w:pPr>
        <w:jc w:val="both"/>
      </w:pPr>
    </w:p>
    <w:p w:rsidR="007906A2" w:rsidRPr="00503980" w:rsidRDefault="00992FAA" w:rsidP="007906A2">
      <w:pPr>
        <w:jc w:val="both"/>
        <w:rPr>
          <w:rFonts w:ascii="GHEA Grapalat" w:hAnsi="GHEA Grapalat"/>
          <w:i/>
          <w:sz w:val="20"/>
          <w:szCs w:val="20"/>
        </w:rPr>
      </w:pPr>
      <w:r w:rsidRPr="00503980">
        <w:rPr>
          <w:rFonts w:ascii="GHEA Grapalat" w:hAnsi="GHEA Grapalat"/>
          <w:i/>
          <w:sz w:val="20"/>
          <w:szCs w:val="20"/>
        </w:rPr>
        <w:t xml:space="preserve">** </w:t>
      </w:r>
      <w:r w:rsidR="007906A2" w:rsidRPr="00503980">
        <w:rPr>
          <w:rFonts w:ascii="GHEA Grapalat" w:hAnsi="GHEA Grapalat"/>
          <w:i/>
          <w:sz w:val="20"/>
          <w:szCs w:val="20"/>
        </w:rPr>
        <w:t>-участник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7906A2" w:rsidRPr="00503980" w:rsidRDefault="007906A2" w:rsidP="007906A2">
      <w:pPr>
        <w:jc w:val="both"/>
        <w:rPr>
          <w:rFonts w:ascii="GHEA Grapalat" w:hAnsi="GHEA Grapalat"/>
          <w:i/>
          <w:sz w:val="20"/>
          <w:szCs w:val="20"/>
        </w:rPr>
      </w:pPr>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sidR="00546261">
        <w:rPr>
          <w:rFonts w:ascii="GHEA Grapalat" w:hAnsi="GHEA Grapalat"/>
          <w:i/>
          <w:sz w:val="20"/>
          <w:szCs w:val="20"/>
        </w:rPr>
        <w:t>1</w:t>
      </w:r>
      <w:r w:rsidRPr="00503980">
        <w:rPr>
          <w:rFonts w:ascii="GHEA Grapalat" w:hAnsi="GHEA Grapalat"/>
          <w:i/>
          <w:sz w:val="20"/>
          <w:szCs w:val="20"/>
        </w:rPr>
        <w:t>";</w:t>
      </w:r>
    </w:p>
    <w:p w:rsidR="007906A2" w:rsidRPr="00503980" w:rsidRDefault="007906A2"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992FAA" w:rsidRDefault="00992FAA" w:rsidP="006B3E56">
      <w:pPr>
        <w:pStyle w:val="FootnoteText"/>
        <w:rPr>
          <w:rFonts w:asciiTheme="minorHAnsi" w:hAnsiTheme="minorHAnsi"/>
          <w:lang w:val="af-ZA"/>
        </w:rPr>
      </w:pPr>
    </w:p>
  </w:footnote>
  <w:footnote w:id="12">
    <w:p w:rsidR="00992FAA" w:rsidRPr="00D3436F" w:rsidRDefault="00992FAA"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992FAA" w:rsidRPr="00D3436F" w:rsidRDefault="00992FAA">
      <w:pPr>
        <w:pStyle w:val="FootnoteText"/>
        <w:rPr>
          <w:lang w:val="es-ES"/>
        </w:rPr>
      </w:pPr>
    </w:p>
  </w:footnote>
  <w:footnote w:id="13">
    <w:p w:rsidR="00992FAA" w:rsidRPr="008842CE" w:rsidRDefault="00992FAA" w:rsidP="003D2FE2">
      <w:pPr>
        <w:pStyle w:val="FootnoteText"/>
        <w:jc w:val="both"/>
      </w:pPr>
    </w:p>
  </w:footnote>
  <w:footnote w:id="14">
    <w:p w:rsidR="00992FAA" w:rsidRPr="008842CE" w:rsidRDefault="00992FAA" w:rsidP="000A214C">
      <w:pPr>
        <w:pStyle w:val="FootnoteText"/>
        <w:jc w:val="both"/>
      </w:pPr>
    </w:p>
  </w:footnote>
  <w:footnote w:id="15">
    <w:p w:rsidR="00992FAA" w:rsidRPr="002A7C6E" w:rsidRDefault="00992FAA" w:rsidP="005A1ECB">
      <w:pPr>
        <w:pStyle w:val="FootnoteText"/>
        <w:jc w:val="both"/>
        <w:rPr>
          <w:rFonts w:ascii="GHEA Grapalat" w:hAnsi="GHEA Grapalat"/>
        </w:rPr>
      </w:pPr>
      <w:r>
        <w:rPr>
          <w:rStyle w:val="FootnoteReference"/>
        </w:rPr>
        <w:t>16</w:t>
      </w:r>
      <w:r>
        <w:t xml:space="preserve"> </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rsidR="00992FAA" w:rsidRPr="00EA7C34" w:rsidRDefault="00992FAA" w:rsidP="005A1ECB">
      <w:pPr>
        <w:pStyle w:val="FootnoteText"/>
        <w:jc w:val="both"/>
        <w:rPr>
          <w:rFonts w:ascii="Sylfaen" w:hAnsi="Sylfaen"/>
        </w:rPr>
      </w:pPr>
    </w:p>
  </w:footnote>
  <w:footnote w:id="16">
    <w:p w:rsidR="00992FAA" w:rsidRPr="006F5F33" w:rsidRDefault="00992FAA"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7">
    <w:p w:rsidR="00992FAA" w:rsidRPr="006F5F33" w:rsidRDefault="00992FAA"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18">
    <w:p w:rsidR="009919C6" w:rsidRPr="00EB336B" w:rsidRDefault="009B7BE7" w:rsidP="009919C6">
      <w:pPr>
        <w:pStyle w:val="FootnoteText"/>
        <w:widowControl w:val="0"/>
        <w:jc w:val="both"/>
        <w:rPr>
          <w:rFonts w:ascii="GHEA Grapalat" w:hAnsi="GHEA Grapalat"/>
          <w:sz w:val="18"/>
          <w:szCs w:val="18"/>
          <w:lang w:val="hy-AM"/>
        </w:rPr>
      </w:pPr>
      <w:r w:rsidRPr="009B7BE7">
        <w:rPr>
          <w:rFonts w:asciiTheme="minorHAnsi" w:hAnsiTheme="minorHAnsi"/>
          <w:vertAlign w:val="superscript"/>
        </w:rPr>
        <w:t>18.1</w:t>
      </w:r>
      <w:r>
        <w:rPr>
          <w:rFonts w:asciiTheme="minorHAnsi" w:hAnsiTheme="minorHAnsi"/>
          <w:vertAlign w:val="superscript"/>
        </w:rPr>
        <w:t xml:space="preserve"> </w:t>
      </w:r>
      <w:r w:rsidR="009919C6"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009919C6" w:rsidRPr="00EB336B">
        <w:t xml:space="preserve"> </w:t>
      </w:r>
      <w:r w:rsidR="009919C6">
        <w:rPr>
          <w:rFonts w:ascii="GHEA Grapalat" w:hAnsi="GHEA Grapalat"/>
          <w:sz w:val="18"/>
          <w:szCs w:val="18"/>
          <w:lang w:val="hy-AM"/>
        </w:rPr>
        <w:t>«</w:t>
      </w:r>
      <w:r w:rsidR="009919C6"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sidR="009919C6">
        <w:rPr>
          <w:rFonts w:ascii="GHEA Grapalat" w:hAnsi="GHEA Grapalat"/>
          <w:sz w:val="18"/>
          <w:szCs w:val="18"/>
        </w:rPr>
        <w:t>o</w:t>
      </w:r>
      <w:r w:rsidR="009919C6" w:rsidRPr="00421AF9">
        <w:rPr>
          <w:rFonts w:ascii="GHEA Grapalat" w:hAnsi="GHEA Grapalat"/>
          <w:sz w:val="18"/>
          <w:szCs w:val="18"/>
          <w:lang w:val="hy-AM"/>
        </w:rPr>
        <w:t>платы настоящего Договора, в течение пяти рабочих дней.</w:t>
      </w:r>
      <w:r w:rsidR="009919C6">
        <w:rPr>
          <w:rFonts w:ascii="GHEA Grapalat" w:hAnsi="GHEA Grapalat"/>
          <w:sz w:val="18"/>
          <w:szCs w:val="18"/>
          <w:lang w:val="hy-AM"/>
        </w:rPr>
        <w:t>»</w:t>
      </w:r>
    </w:p>
    <w:p w:rsidR="009B7BE7" w:rsidRDefault="009B7BE7" w:rsidP="003B2F27">
      <w:pPr>
        <w:pStyle w:val="FootnoteText"/>
        <w:rPr>
          <w:rFonts w:asciiTheme="minorHAnsi" w:hAnsiTheme="minorHAnsi"/>
        </w:rPr>
      </w:pPr>
    </w:p>
    <w:p w:rsidR="00992FAA" w:rsidRPr="008F6EF8" w:rsidRDefault="00992FAA" w:rsidP="003B2F27">
      <w:pPr>
        <w:pStyle w:val="FootnoteText"/>
        <w:rPr>
          <w:rFonts w:asciiTheme="minorHAnsi" w:hAnsiTheme="minorHAnsi"/>
        </w:rPr>
      </w:pPr>
      <w:r>
        <w:rPr>
          <w:rStyle w:val="FootnoteReference"/>
        </w:rPr>
        <w:t>19</w:t>
      </w:r>
      <w:r>
        <w:t xml:space="preserve"> </w:t>
      </w:r>
      <w:r w:rsidRPr="00A63E72">
        <w:rPr>
          <w:rFonts w:ascii="GHEA Grapalat" w:hAnsi="GHEA Grapalat"/>
          <w:i/>
        </w:rPr>
        <w:t>Абзац исключается, если услуги не являются услугами по ремонту автомобилей, устройств и оборудования</w:t>
      </w:r>
    </w:p>
    <w:p w:rsidR="00992FAA" w:rsidRPr="00576D9C" w:rsidRDefault="00992FAA" w:rsidP="003B2F27">
      <w:pPr>
        <w:pStyle w:val="FootnoteText"/>
        <w:rPr>
          <w:rFonts w:asciiTheme="minorHAnsi" w:hAnsiTheme="minorHAnsi"/>
        </w:rPr>
      </w:pPr>
    </w:p>
  </w:footnote>
  <w:footnote w:id="19">
    <w:p w:rsidR="00992FAA" w:rsidRPr="00892F7F" w:rsidRDefault="00992FAA" w:rsidP="003B2F27">
      <w:pPr>
        <w:pStyle w:val="FootnoteText"/>
        <w:jc w:val="both"/>
        <w:rPr>
          <w:rFonts w:ascii="GHEA Grapalat" w:hAnsi="GHEA Grapalat"/>
          <w:i/>
        </w:rPr>
      </w:pPr>
      <w:r>
        <w:rPr>
          <w:rStyle w:val="FootnoteReference"/>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992FAA" w:rsidRPr="00552088" w:rsidRDefault="00992FAA" w:rsidP="003B2F27">
      <w:pPr>
        <w:pStyle w:val="FootnoteText"/>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992FAA" w:rsidRPr="006F5F33" w:rsidRDefault="00992FAA" w:rsidP="003B2F27">
      <w:pPr>
        <w:pStyle w:val="FootnoteText"/>
        <w:jc w:val="both"/>
        <w:rPr>
          <w:rFonts w:ascii="GHEA Grapalat" w:hAnsi="GHEA Grapalat"/>
          <w:lang w:val="hy-AM"/>
        </w:rPr>
      </w:pPr>
      <w:r w:rsidRPr="006F5F33">
        <w:rPr>
          <w:rFonts w:ascii="GHEA Grapalat" w:hAnsi="GHEA Grapalat"/>
          <w:i/>
        </w:rPr>
        <w:t>.</w:t>
      </w:r>
    </w:p>
    <w:p w:rsidR="00992FAA" w:rsidRPr="00576D9C" w:rsidRDefault="00992FAA" w:rsidP="003B2F27">
      <w:pPr>
        <w:pStyle w:val="FootnoteText"/>
        <w:jc w:val="both"/>
        <w:rPr>
          <w:rFonts w:ascii="GHEA Grapalat" w:hAnsi="GHEA Grapalat"/>
          <w:lang w:val="hy-AM"/>
        </w:rPr>
      </w:pPr>
    </w:p>
  </w:footnote>
  <w:footnote w:id="20">
    <w:p w:rsidR="00992FAA" w:rsidRPr="006F5F33" w:rsidRDefault="00992FAA" w:rsidP="003B2F27">
      <w:pPr>
        <w:pStyle w:val="FootnoteText"/>
        <w:jc w:val="both"/>
        <w:rPr>
          <w:rFonts w:ascii="GHEA Grapalat" w:hAnsi="GHEA Grapalat"/>
        </w:rPr>
      </w:pPr>
      <w:r>
        <w:rPr>
          <w:rStyle w:val="FootnoteReference"/>
        </w:rPr>
        <w:t>21</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1">
    <w:p w:rsidR="00992FAA" w:rsidRPr="006F5F33" w:rsidRDefault="00992FAA"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2">
    <w:p w:rsidR="00992FAA" w:rsidRPr="006F5F33" w:rsidRDefault="00992FAA"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3">
    <w:p w:rsidR="00992FAA" w:rsidRPr="006F5F33" w:rsidRDefault="00992FAA" w:rsidP="003B2F27">
      <w:pPr>
        <w:pStyle w:val="FootnoteText"/>
        <w:jc w:val="both"/>
        <w:rPr>
          <w:rFonts w:ascii="GHEA Grapalat" w:hAnsi="GHEA Grapalat"/>
        </w:rPr>
      </w:pPr>
      <w:r w:rsidRPr="00842146">
        <w:rPr>
          <w:rStyle w:val="FootnoteReference"/>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 xml:space="preserve">закупках", и цена Договора не превышает </w:t>
      </w:r>
      <w:r w:rsidR="00443F97" w:rsidRPr="00842146">
        <w:rPr>
          <w:rFonts w:ascii="GHEA Grapalat" w:hAnsi="GHEA Grapalat"/>
          <w:i/>
        </w:rPr>
        <w:t>двадцатипя</w:t>
      </w:r>
      <w:r w:rsidRPr="00842146">
        <w:rPr>
          <w:rFonts w:ascii="GHEA Grapalat" w:hAnsi="GHEA Grapalat"/>
          <w:i/>
        </w:rPr>
        <w:t>тикратный размер базовой единицы</w:t>
      </w:r>
      <w:r w:rsidRPr="006F5F33">
        <w:rPr>
          <w:rFonts w:ascii="GHEA Grapalat" w:hAnsi="GHEA Grapalat"/>
          <w:i/>
        </w:rPr>
        <w:t xml:space="preserve">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992FAA" w:rsidRPr="009E00B3" w:rsidRDefault="00992FAA" w:rsidP="00310CF3">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992FAA" w:rsidRPr="00A47171" w:rsidRDefault="00992FAA" w:rsidP="007122CD">
      <w:pPr>
        <w:pStyle w:val="FootnoteText"/>
        <w:jc w:val="both"/>
        <w:rPr>
          <w:rFonts w:ascii="GHEA Grapalat" w:hAnsi="GHEA Grapalat"/>
          <w:i/>
          <w:lang w:eastAsia="en-US"/>
        </w:rPr>
      </w:pPr>
      <w:r w:rsidRPr="009E00B3">
        <w:rPr>
          <w:rFonts w:ascii="GHEA Grapalat" w:hAnsi="GHEA Grapalat"/>
          <w:i/>
          <w:lang w:eastAsia="en-US"/>
        </w:rPr>
        <w:tab/>
      </w:r>
    </w:p>
  </w:footnote>
  <w:footnote w:id="24">
    <w:p w:rsidR="00992FAA" w:rsidRPr="00E40AC8" w:rsidRDefault="00992FAA" w:rsidP="003B2F27">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25">
    <w:p w:rsidR="00992FAA" w:rsidRPr="00E40AC8" w:rsidRDefault="00992FAA" w:rsidP="003B2F27">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26">
    <w:p w:rsidR="00A255EB" w:rsidRPr="00A7796B" w:rsidRDefault="00A255EB" w:rsidP="00A255EB">
      <w:pPr>
        <w:pStyle w:val="FootnoteText"/>
        <w:jc w:val="both"/>
        <w:rPr>
          <w:rFonts w:ascii="Arial AMU" w:hAnsi="Arial AMU" w:cs="Tahoma"/>
          <w:sz w:val="18"/>
          <w:szCs w:val="18"/>
        </w:rPr>
      </w:pPr>
    </w:p>
  </w:footnote>
  <w:footnote w:id="27">
    <w:p w:rsidR="00992FAA" w:rsidRPr="00CA2754" w:rsidRDefault="00992FAA"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992FAA" w:rsidRPr="00CA2754" w:rsidRDefault="00992FAA" w:rsidP="003B2F27">
      <w:pPr>
        <w:pStyle w:val="FootnoteText"/>
        <w:jc w:val="both"/>
        <w:rPr>
          <w:sz w:val="2"/>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133C36"/>
    <w:multiLevelType w:val="hybridMultilevel"/>
    <w:tmpl w:val="E8FC978A"/>
    <w:lvl w:ilvl="0" w:tplc="109A4562">
      <w:start w:val="1"/>
      <w:numFmt w:val="decimal"/>
      <w:lvlText w:val="1.6.%1."/>
      <w:lvlJc w:val="left"/>
      <w:pPr>
        <w:ind w:left="1170" w:hanging="360"/>
      </w:pPr>
      <w:rPr>
        <w:rFonts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C01432"/>
    <w:multiLevelType w:val="multilevel"/>
    <w:tmpl w:val="CA62CF80"/>
    <w:lvl w:ilvl="0">
      <w:start w:val="1"/>
      <w:numFmt w:val="decimal"/>
      <w:lvlText w:val="%1."/>
      <w:lvlJc w:val="left"/>
      <w:pPr>
        <w:ind w:left="495" w:hanging="495"/>
      </w:pPr>
      <w:rPr>
        <w:rFonts w:hint="default"/>
        <w:b/>
      </w:rPr>
    </w:lvl>
    <w:lvl w:ilvl="1">
      <w:start w:val="9"/>
      <w:numFmt w:val="decimal"/>
      <w:lvlText w:val="%1.%2."/>
      <w:lvlJc w:val="left"/>
      <w:pPr>
        <w:ind w:left="495" w:hanging="495"/>
      </w:pPr>
      <w:rPr>
        <w:rFonts w:hint="default"/>
        <w:color w:val="auto"/>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F9F70A0"/>
    <w:multiLevelType w:val="hybridMultilevel"/>
    <w:tmpl w:val="D764D604"/>
    <w:lvl w:ilvl="0" w:tplc="041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4B3018"/>
    <w:multiLevelType w:val="multilevel"/>
    <w:tmpl w:val="938CD76E"/>
    <w:lvl w:ilvl="0">
      <w:start w:val="1"/>
      <w:numFmt w:val="decimal"/>
      <w:lvlText w:val="%1."/>
      <w:lvlJc w:val="left"/>
      <w:pPr>
        <w:ind w:left="720" w:hanging="360"/>
      </w:pPr>
      <w:rPr>
        <w:rFonts w:hint="default"/>
        <w:b/>
        <w:sz w:val="16"/>
        <w:szCs w:val="16"/>
      </w:rPr>
    </w:lvl>
    <w:lvl w:ilvl="1">
      <w:start w:val="1"/>
      <w:numFmt w:val="decimal"/>
      <w:lvlText w:val="1.%2."/>
      <w:lvlJc w:val="left"/>
      <w:pPr>
        <w:ind w:left="720" w:hanging="720"/>
      </w:pPr>
      <w:rPr>
        <w:rFonts w:hint="default"/>
        <w:b w:val="0"/>
        <w:color w:val="auto"/>
        <w:sz w:val="15"/>
        <w:szCs w:val="15"/>
      </w:rPr>
    </w:lvl>
    <w:lvl w:ilvl="2">
      <w:start w:val="1"/>
      <w:numFmt w:val="decimal"/>
      <w:lvlText w:val="1․4․%3."/>
      <w:lvlJc w:val="left"/>
      <w:pPr>
        <w:ind w:left="1440" w:hanging="1080"/>
      </w:pPr>
      <w:rPr>
        <w:rFonts w:hint="default"/>
        <w:b w:val="0"/>
        <w:color w:val="auto"/>
        <w:sz w:val="20"/>
        <w:szCs w:val="20"/>
      </w:rPr>
    </w:lvl>
    <w:lvl w:ilvl="3">
      <w:start w:val="1"/>
      <w:numFmt w:val="decimal"/>
      <w:isLgl/>
      <w:lvlText w:val="%1.%2.%3.%4."/>
      <w:lvlJc w:val="left"/>
      <w:pPr>
        <w:ind w:left="1440" w:hanging="1080"/>
      </w:pPr>
      <w:rPr>
        <w:rFonts w:hint="default"/>
        <w:b w:val="0"/>
        <w:color w:val="auto"/>
      </w:rPr>
    </w:lvl>
    <w:lvl w:ilvl="4">
      <w:start w:val="1"/>
      <w:numFmt w:val="decimal"/>
      <w:isLgl/>
      <w:lvlText w:val="%1.%2.%3.%4.%5."/>
      <w:lvlJc w:val="left"/>
      <w:pPr>
        <w:ind w:left="1800" w:hanging="1440"/>
      </w:pPr>
      <w:rPr>
        <w:rFonts w:hint="default"/>
        <w:color w:val="4D4D4D"/>
      </w:rPr>
    </w:lvl>
    <w:lvl w:ilvl="5">
      <w:start w:val="1"/>
      <w:numFmt w:val="decimal"/>
      <w:isLgl/>
      <w:lvlText w:val="%1.%2.%3.%4.%5.%6."/>
      <w:lvlJc w:val="left"/>
      <w:pPr>
        <w:ind w:left="2160" w:hanging="1800"/>
      </w:pPr>
      <w:rPr>
        <w:rFonts w:hint="default"/>
        <w:color w:val="4D4D4D"/>
      </w:rPr>
    </w:lvl>
    <w:lvl w:ilvl="6">
      <w:start w:val="1"/>
      <w:numFmt w:val="decimal"/>
      <w:isLgl/>
      <w:lvlText w:val="%1.%2.%3.%4.%5.%6.%7."/>
      <w:lvlJc w:val="left"/>
      <w:pPr>
        <w:ind w:left="2160" w:hanging="1800"/>
      </w:pPr>
      <w:rPr>
        <w:rFonts w:hint="default"/>
        <w:color w:val="4D4D4D"/>
      </w:rPr>
    </w:lvl>
    <w:lvl w:ilvl="7">
      <w:start w:val="1"/>
      <w:numFmt w:val="decimal"/>
      <w:isLgl/>
      <w:lvlText w:val="%1.%2.%3.%4.%5.%6.%7.%8."/>
      <w:lvlJc w:val="left"/>
      <w:pPr>
        <w:ind w:left="2520" w:hanging="2160"/>
      </w:pPr>
      <w:rPr>
        <w:rFonts w:hint="default"/>
        <w:color w:val="4D4D4D"/>
      </w:rPr>
    </w:lvl>
    <w:lvl w:ilvl="8">
      <w:start w:val="1"/>
      <w:numFmt w:val="decimal"/>
      <w:isLgl/>
      <w:lvlText w:val="%1.%2.%3.%4.%5.%6.%7.%8.%9."/>
      <w:lvlJc w:val="left"/>
      <w:pPr>
        <w:ind w:left="2880" w:hanging="2520"/>
      </w:pPr>
      <w:rPr>
        <w:rFonts w:hint="default"/>
        <w:color w:val="4D4D4D"/>
      </w:rPr>
    </w:lvl>
  </w:abstractNum>
  <w:abstractNum w:abstractNumId="7"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1A4F0A33"/>
    <w:multiLevelType w:val="hybridMultilevel"/>
    <w:tmpl w:val="CCDC9A64"/>
    <w:lvl w:ilvl="0" w:tplc="4C920DD0">
      <w:start w:val="1"/>
      <w:numFmt w:val="decimal"/>
      <w:lvlText w:val="1.4.%1."/>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4F6874"/>
    <w:multiLevelType w:val="hybridMultilevel"/>
    <w:tmpl w:val="E870982E"/>
    <w:lvl w:ilvl="0" w:tplc="F510022A">
      <w:start w:val="1"/>
      <w:numFmt w:val="decimal"/>
      <w:lvlText w:val="1.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91654F"/>
    <w:multiLevelType w:val="hybridMultilevel"/>
    <w:tmpl w:val="C3F630B4"/>
    <w:lvl w:ilvl="0" w:tplc="41A00692">
      <w:start w:val="1"/>
      <w:numFmt w:val="decimal"/>
      <w:lvlText w:val="1.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EE7DB1"/>
    <w:multiLevelType w:val="multilevel"/>
    <w:tmpl w:val="F48C214A"/>
    <w:lvl w:ilvl="0">
      <w:start w:val="1"/>
      <w:numFmt w:val="decimal"/>
      <w:lvlText w:val="%1."/>
      <w:lvlJc w:val="left"/>
      <w:pPr>
        <w:ind w:left="405" w:hanging="405"/>
      </w:pPr>
      <w:rPr>
        <w:rFonts w:hint="default"/>
      </w:rPr>
    </w:lvl>
    <w:lvl w:ilvl="1">
      <w:start w:val="4"/>
      <w:numFmt w:val="decimal"/>
      <w:lvlText w:val="%1.%2."/>
      <w:lvlJc w:val="left"/>
      <w:pPr>
        <w:ind w:left="675" w:hanging="405"/>
      </w:pPr>
      <w:rPr>
        <w:rFonts w:hint="default"/>
      </w:rPr>
    </w:lvl>
    <w:lvl w:ilvl="2">
      <w:start w:val="1"/>
      <w:numFmt w:val="decimal"/>
      <w:lvlText w:val="%1.%2.%3."/>
      <w:lvlJc w:val="left"/>
      <w:pPr>
        <w:ind w:left="1080" w:hanging="720"/>
      </w:pPr>
      <w:rPr>
        <w:rFonts w:hint="default"/>
        <w:color w:val="auto"/>
        <w:sz w:val="18"/>
        <w:szCs w:val="18"/>
      </w:rPr>
    </w:lvl>
    <w:lvl w:ilvl="3">
      <w:start w:val="1"/>
      <w:numFmt w:val="decimal"/>
      <w:lvlText w:val="1.3.11.%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13" w15:restartNumberingAfterBreak="0">
    <w:nsid w:val="2B7032DF"/>
    <w:multiLevelType w:val="hybridMultilevel"/>
    <w:tmpl w:val="0106A27A"/>
    <w:lvl w:ilvl="0" w:tplc="B0BCC1DA">
      <w:start w:val="1"/>
      <w:numFmt w:val="decimal"/>
      <w:lvlText w:val="1.3.%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B32137"/>
    <w:multiLevelType w:val="hybridMultilevel"/>
    <w:tmpl w:val="FE8E4168"/>
    <w:lvl w:ilvl="0" w:tplc="0419000D">
      <w:start w:val="1"/>
      <w:numFmt w:val="bullet"/>
      <w:lvlText w:val=""/>
      <w:lvlJc w:val="left"/>
      <w:pPr>
        <w:ind w:left="216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4319D4"/>
    <w:multiLevelType w:val="hybridMultilevel"/>
    <w:tmpl w:val="1A300852"/>
    <w:lvl w:ilvl="0" w:tplc="0882B7EA">
      <w:start w:val="1"/>
      <w:numFmt w:val="decimal"/>
      <w:lvlText w:val="1․10.2․%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174BBE"/>
    <w:multiLevelType w:val="hybridMultilevel"/>
    <w:tmpl w:val="B106DD1E"/>
    <w:lvl w:ilvl="0" w:tplc="5BF65F32">
      <w:start w:val="1"/>
      <w:numFmt w:val="decimal"/>
      <w:lvlText w:val="1.7.%1."/>
      <w:lvlJc w:val="left"/>
      <w:pPr>
        <w:ind w:left="117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1F56BA6"/>
    <w:multiLevelType w:val="multilevel"/>
    <w:tmpl w:val="042E9E34"/>
    <w:lvl w:ilvl="0">
      <w:start w:val="1"/>
      <w:numFmt w:val="decimal"/>
      <w:lvlText w:val="%1."/>
      <w:lvlJc w:val="left"/>
      <w:pPr>
        <w:ind w:left="720" w:hanging="360"/>
      </w:pPr>
      <w:rPr>
        <w:rFonts w:hint="default"/>
        <w:b/>
        <w:sz w:val="18"/>
        <w:szCs w:val="18"/>
      </w:rPr>
    </w:lvl>
    <w:lvl w:ilvl="1">
      <w:start w:val="1"/>
      <w:numFmt w:val="decimal"/>
      <w:lvlText w:val="1.%2."/>
      <w:lvlJc w:val="left"/>
      <w:pPr>
        <w:ind w:left="720" w:hanging="720"/>
      </w:pPr>
      <w:rPr>
        <w:rFonts w:hint="default"/>
        <w:b/>
        <w:color w:val="auto"/>
        <w:sz w:val="20"/>
        <w:szCs w:val="20"/>
      </w:rPr>
    </w:lvl>
    <w:lvl w:ilvl="2">
      <w:start w:val="1"/>
      <w:numFmt w:val="decimal"/>
      <w:isLgl/>
      <w:lvlText w:val="%1.%2.%3."/>
      <w:lvlJc w:val="left"/>
      <w:pPr>
        <w:ind w:left="1440" w:hanging="1080"/>
      </w:pPr>
      <w:rPr>
        <w:rFonts w:hint="default"/>
        <w:b w:val="0"/>
        <w:color w:val="auto"/>
        <w:sz w:val="20"/>
        <w:szCs w:val="20"/>
      </w:rPr>
    </w:lvl>
    <w:lvl w:ilvl="3">
      <w:start w:val="1"/>
      <w:numFmt w:val="decimal"/>
      <w:isLgl/>
      <w:lvlText w:val="%1.%2.%3.%4."/>
      <w:lvlJc w:val="left"/>
      <w:pPr>
        <w:ind w:left="1440" w:hanging="1080"/>
      </w:pPr>
      <w:rPr>
        <w:rFonts w:hint="default"/>
        <w:b w:val="0"/>
        <w:color w:val="auto"/>
      </w:rPr>
    </w:lvl>
    <w:lvl w:ilvl="4">
      <w:start w:val="1"/>
      <w:numFmt w:val="decimal"/>
      <w:isLgl/>
      <w:lvlText w:val="%1.%2.%3.%4.%5."/>
      <w:lvlJc w:val="left"/>
      <w:pPr>
        <w:ind w:left="1800" w:hanging="1440"/>
      </w:pPr>
      <w:rPr>
        <w:rFonts w:hint="default"/>
        <w:color w:val="4D4D4D"/>
      </w:rPr>
    </w:lvl>
    <w:lvl w:ilvl="5">
      <w:start w:val="1"/>
      <w:numFmt w:val="decimal"/>
      <w:isLgl/>
      <w:lvlText w:val="%1.%2.%3.%4.%5.%6."/>
      <w:lvlJc w:val="left"/>
      <w:pPr>
        <w:ind w:left="2160" w:hanging="1800"/>
      </w:pPr>
      <w:rPr>
        <w:rFonts w:hint="default"/>
        <w:color w:val="4D4D4D"/>
      </w:rPr>
    </w:lvl>
    <w:lvl w:ilvl="6">
      <w:start w:val="1"/>
      <w:numFmt w:val="decimal"/>
      <w:isLgl/>
      <w:lvlText w:val="%1.%2.%3.%4.%5.%6.%7."/>
      <w:lvlJc w:val="left"/>
      <w:pPr>
        <w:ind w:left="2160" w:hanging="1800"/>
      </w:pPr>
      <w:rPr>
        <w:rFonts w:hint="default"/>
        <w:color w:val="4D4D4D"/>
      </w:rPr>
    </w:lvl>
    <w:lvl w:ilvl="7">
      <w:start w:val="1"/>
      <w:numFmt w:val="decimal"/>
      <w:isLgl/>
      <w:lvlText w:val="%1.%2.%3.%4.%5.%6.%7.%8."/>
      <w:lvlJc w:val="left"/>
      <w:pPr>
        <w:ind w:left="2520" w:hanging="2160"/>
      </w:pPr>
      <w:rPr>
        <w:rFonts w:hint="default"/>
        <w:color w:val="4D4D4D"/>
      </w:rPr>
    </w:lvl>
    <w:lvl w:ilvl="8">
      <w:start w:val="1"/>
      <w:numFmt w:val="decimal"/>
      <w:isLgl/>
      <w:lvlText w:val="%1.%2.%3.%4.%5.%6.%7.%8.%9."/>
      <w:lvlJc w:val="left"/>
      <w:pPr>
        <w:ind w:left="2880" w:hanging="2520"/>
      </w:pPr>
      <w:rPr>
        <w:rFonts w:hint="default"/>
        <w:color w:val="4D4D4D"/>
      </w:r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15:restartNumberingAfterBreak="0">
    <w:nsid w:val="5C253A04"/>
    <w:multiLevelType w:val="multilevel"/>
    <w:tmpl w:val="88884682"/>
    <w:lvl w:ilvl="0">
      <w:start w:val="1"/>
      <w:numFmt w:val="decimal"/>
      <w:lvlText w:val="%1."/>
      <w:lvlJc w:val="left"/>
      <w:pPr>
        <w:ind w:left="576" w:hanging="576"/>
      </w:pPr>
      <w:rPr>
        <w:rFonts w:hint="default"/>
      </w:rPr>
    </w:lvl>
    <w:lvl w:ilvl="1">
      <w:start w:val="5"/>
      <w:numFmt w:val="decimal"/>
      <w:lvlText w:val="%1.%2."/>
      <w:lvlJc w:val="left"/>
      <w:pPr>
        <w:ind w:left="996" w:hanging="576"/>
      </w:pPr>
      <w:rPr>
        <w:rFonts w:hint="default"/>
      </w:rPr>
    </w:lvl>
    <w:lvl w:ilvl="2">
      <w:start w:val="3"/>
      <w:numFmt w:val="decimal"/>
      <w:lvlText w:val="%1.%2.%3."/>
      <w:lvlJc w:val="left"/>
      <w:pPr>
        <w:ind w:left="1560" w:hanging="720"/>
      </w:pPr>
      <w:rPr>
        <w:rFonts w:hint="default"/>
      </w:rPr>
    </w:lvl>
    <w:lvl w:ilvl="3">
      <w:start w:val="1"/>
      <w:numFmt w:val="bullet"/>
      <w:lvlText w:val=""/>
      <w:lvlJc w:val="left"/>
      <w:pPr>
        <w:ind w:left="1980" w:hanging="720"/>
      </w:pPr>
      <w:rPr>
        <w:rFonts w:ascii="Wingdings" w:hAnsi="Wingdings" w:hint="default"/>
        <w:color w:val="4D4D4D"/>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4800" w:hanging="1440"/>
      </w:pPr>
      <w:rPr>
        <w:rFonts w:hint="default"/>
      </w:rPr>
    </w:lvl>
  </w:abstractNum>
  <w:abstractNum w:abstractNumId="21" w15:restartNumberingAfterBreak="0">
    <w:nsid w:val="5C4E5473"/>
    <w:multiLevelType w:val="hybridMultilevel"/>
    <w:tmpl w:val="EE5A8D14"/>
    <w:lvl w:ilvl="0" w:tplc="5306A6BC">
      <w:start w:val="1"/>
      <w:numFmt w:val="decimal"/>
      <w:lvlText w:val="1.8․%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8A2910"/>
    <w:multiLevelType w:val="hybridMultilevel"/>
    <w:tmpl w:val="7520E0D0"/>
    <w:lvl w:ilvl="0" w:tplc="0BDEC084">
      <w:start w:val="1"/>
      <w:numFmt w:val="decimal"/>
      <w:lvlText w:val="1.9․%1."/>
      <w:lvlJc w:val="left"/>
      <w:pPr>
        <w:ind w:left="720" w:hanging="360"/>
      </w:pPr>
      <w:rPr>
        <w:rFonts w:hint="default"/>
        <w:b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B23ED3"/>
    <w:multiLevelType w:val="multilevel"/>
    <w:tmpl w:val="A4DE775C"/>
    <w:lvl w:ilvl="0">
      <w:start w:val="1"/>
      <w:numFmt w:val="decimal"/>
      <w:lvlText w:val="1.%1."/>
      <w:lvlJc w:val="left"/>
      <w:pPr>
        <w:ind w:left="360" w:hanging="360"/>
      </w:pPr>
      <w:rPr>
        <w:rFonts w:hint="default"/>
      </w:rPr>
    </w:lvl>
    <w:lvl w:ilvl="1">
      <w:start w:val="1"/>
      <w:numFmt w:val="decimal"/>
      <w:lvlText w:val="%1.%2."/>
      <w:lvlJc w:val="left"/>
      <w:pPr>
        <w:ind w:left="612" w:hanging="432"/>
      </w:pPr>
      <w:rPr>
        <w:b/>
        <w:i w:val="0"/>
        <w:color w:val="auto"/>
        <w:sz w:val="18"/>
        <w:szCs w:val="18"/>
        <w:lang w:val="en-GB"/>
      </w:rPr>
    </w:lvl>
    <w:lvl w:ilvl="2">
      <w:start w:val="1"/>
      <w:numFmt w:val="decimal"/>
      <w:lvlText w:val="1․10․%3."/>
      <w:lvlJc w:val="left"/>
      <w:pPr>
        <w:ind w:left="504" w:hanging="504"/>
      </w:pPr>
      <w:rPr>
        <w:rFonts w:hint="default"/>
        <w:b w:val="0"/>
        <w:color w:val="auto"/>
        <w:sz w:val="20"/>
        <w:szCs w:val="18"/>
        <w:lang w:val="ru-RU"/>
      </w:rPr>
    </w:lvl>
    <w:lvl w:ilvl="3">
      <w:start w:val="1"/>
      <w:numFmt w:val="decimal"/>
      <w:lvlText w:val="1․10․1․%4."/>
      <w:lvlJc w:val="left"/>
      <w:pPr>
        <w:ind w:left="1728" w:hanging="648"/>
      </w:pPr>
      <w:rPr>
        <w:rFonts w:hint="default"/>
        <w:color w:val="auto"/>
        <w:sz w:val="18"/>
        <w:szCs w:val="18"/>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27A70B0"/>
    <w:multiLevelType w:val="hybridMultilevel"/>
    <w:tmpl w:val="11E4D454"/>
    <w:lvl w:ilvl="0" w:tplc="40EADEC6">
      <w:start w:val="1"/>
      <w:numFmt w:val="decimal"/>
      <w:lvlText w:val="1.9․%1."/>
      <w:lvlJc w:val="left"/>
      <w:pPr>
        <w:ind w:left="720" w:hanging="360"/>
      </w:pPr>
      <w:rPr>
        <w:rFonts w:hint="default"/>
        <w:b w:val="0"/>
        <w:sz w:val="18"/>
        <w:szCs w:val="18"/>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3B77E42"/>
    <w:multiLevelType w:val="multilevel"/>
    <w:tmpl w:val="020846CA"/>
    <w:lvl w:ilvl="0">
      <w:start w:val="1"/>
      <w:numFmt w:val="decimal"/>
      <w:lvlText w:val="1.%1."/>
      <w:lvlJc w:val="left"/>
      <w:pPr>
        <w:ind w:left="360" w:hanging="360"/>
      </w:pPr>
      <w:rPr>
        <w:rFonts w:hint="default"/>
      </w:rPr>
    </w:lvl>
    <w:lvl w:ilvl="1">
      <w:start w:val="6"/>
      <w:numFmt w:val="decimal"/>
      <w:lvlText w:val="%1.%2."/>
      <w:lvlJc w:val="left"/>
      <w:pPr>
        <w:ind w:left="702" w:hanging="432"/>
      </w:pPr>
      <w:rPr>
        <w:rFonts w:hint="default"/>
        <w:b/>
        <w:i w:val="0"/>
        <w:color w:val="auto"/>
        <w:sz w:val="18"/>
        <w:szCs w:val="18"/>
      </w:rPr>
    </w:lvl>
    <w:lvl w:ilvl="2">
      <w:start w:val="1"/>
      <w:numFmt w:val="decimal"/>
      <w:lvlText w:val="1.5.%3."/>
      <w:lvlJc w:val="left"/>
      <w:pPr>
        <w:ind w:left="504" w:hanging="504"/>
      </w:pPr>
      <w:rPr>
        <w:rFonts w:hint="default"/>
        <w:b w:val="0"/>
        <w:color w:val="auto"/>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10"/>
  </w:num>
  <w:num w:numId="4">
    <w:abstractNumId w:val="4"/>
  </w:num>
  <w:num w:numId="5">
    <w:abstractNumId w:val="3"/>
  </w:num>
  <w:num w:numId="6">
    <w:abstractNumId w:val="0"/>
  </w:num>
  <w:num w:numId="7">
    <w:abstractNumId w:val="7"/>
  </w:num>
  <w:num w:numId="8">
    <w:abstractNumId w:val="24"/>
  </w:num>
  <w:num w:numId="9">
    <w:abstractNumId w:val="22"/>
  </w:num>
  <w:num w:numId="10">
    <w:abstractNumId w:val="23"/>
  </w:num>
  <w:num w:numId="11">
    <w:abstractNumId w:val="26"/>
  </w:num>
  <w:num w:numId="12">
    <w:abstractNumId w:val="5"/>
  </w:num>
  <w:num w:numId="13">
    <w:abstractNumId w:val="17"/>
  </w:num>
  <w:num w:numId="14">
    <w:abstractNumId w:val="14"/>
  </w:num>
  <w:num w:numId="15">
    <w:abstractNumId w:val="6"/>
  </w:num>
  <w:num w:numId="16">
    <w:abstractNumId w:val="15"/>
  </w:num>
  <w:num w:numId="17">
    <w:abstractNumId w:val="12"/>
  </w:num>
  <w:num w:numId="18">
    <w:abstractNumId w:val="13"/>
  </w:num>
  <w:num w:numId="19">
    <w:abstractNumId w:val="8"/>
  </w:num>
  <w:num w:numId="20">
    <w:abstractNumId w:val="28"/>
  </w:num>
  <w:num w:numId="21">
    <w:abstractNumId w:val="1"/>
  </w:num>
  <w:num w:numId="22">
    <w:abstractNumId w:val="20"/>
  </w:num>
  <w:num w:numId="23">
    <w:abstractNumId w:val="2"/>
  </w:num>
  <w:num w:numId="24">
    <w:abstractNumId w:val="16"/>
  </w:num>
  <w:num w:numId="25">
    <w:abstractNumId w:val="21"/>
  </w:num>
  <w:num w:numId="26">
    <w:abstractNumId w:val="25"/>
  </w:num>
  <w:num w:numId="27">
    <w:abstractNumId w:val="27"/>
  </w:num>
  <w:num w:numId="28">
    <w:abstractNumId w:val="9"/>
  </w:num>
  <w:num w:numId="29">
    <w:abstractNumId w:val="1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222"/>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1E6A"/>
    <w:rsid w:val="000330A3"/>
    <w:rsid w:val="000331DD"/>
    <w:rsid w:val="00033946"/>
    <w:rsid w:val="00033B20"/>
    <w:rsid w:val="00034CED"/>
    <w:rsid w:val="000371A2"/>
    <w:rsid w:val="00037DDE"/>
    <w:rsid w:val="00037E15"/>
    <w:rsid w:val="000408D8"/>
    <w:rsid w:val="000424BA"/>
    <w:rsid w:val="000426B2"/>
    <w:rsid w:val="000428B6"/>
    <w:rsid w:val="00042BD4"/>
    <w:rsid w:val="00043225"/>
    <w:rsid w:val="0004387F"/>
    <w:rsid w:val="00045796"/>
    <w:rsid w:val="000459C7"/>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31"/>
    <w:rsid w:val="00060FB1"/>
    <w:rsid w:val="00061153"/>
    <w:rsid w:val="000612B9"/>
    <w:rsid w:val="0006220B"/>
    <w:rsid w:val="000622AC"/>
    <w:rsid w:val="0006311D"/>
    <w:rsid w:val="00063AEF"/>
    <w:rsid w:val="000644B8"/>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5931"/>
    <w:rsid w:val="000878DB"/>
    <w:rsid w:val="00087A30"/>
    <w:rsid w:val="00090699"/>
    <w:rsid w:val="000911CA"/>
    <w:rsid w:val="00091FB0"/>
    <w:rsid w:val="0009215F"/>
    <w:rsid w:val="00092D0A"/>
    <w:rsid w:val="0009380C"/>
    <w:rsid w:val="0009449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141F"/>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C753C"/>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2EDD"/>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BBD"/>
    <w:rsid w:val="000F4D7B"/>
    <w:rsid w:val="000F5032"/>
    <w:rsid w:val="000F5900"/>
    <w:rsid w:val="000F5AE8"/>
    <w:rsid w:val="000F60F8"/>
    <w:rsid w:val="000F6952"/>
    <w:rsid w:val="000F6BF4"/>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365"/>
    <w:rsid w:val="00106D44"/>
    <w:rsid w:val="00106DEE"/>
    <w:rsid w:val="00107A05"/>
    <w:rsid w:val="00110534"/>
    <w:rsid w:val="00110D13"/>
    <w:rsid w:val="001115E9"/>
    <w:rsid w:val="00111EF8"/>
    <w:rsid w:val="00111FFB"/>
    <w:rsid w:val="0011249D"/>
    <w:rsid w:val="00112B67"/>
    <w:rsid w:val="0011340E"/>
    <w:rsid w:val="00113920"/>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1F0B"/>
    <w:rsid w:val="00132FA8"/>
    <w:rsid w:val="0013323F"/>
    <w:rsid w:val="0013352E"/>
    <w:rsid w:val="00133A2C"/>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5D5D"/>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67AC4"/>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6A"/>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1B62"/>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67C"/>
    <w:rsid w:val="001B1747"/>
    <w:rsid w:val="001B1969"/>
    <w:rsid w:val="001B1C67"/>
    <w:rsid w:val="001B1FC4"/>
    <w:rsid w:val="001B32D9"/>
    <w:rsid w:val="001B37D2"/>
    <w:rsid w:val="001B3810"/>
    <w:rsid w:val="001B41EC"/>
    <w:rsid w:val="001B45A9"/>
    <w:rsid w:val="001B478E"/>
    <w:rsid w:val="001B6FCF"/>
    <w:rsid w:val="001C07C6"/>
    <w:rsid w:val="001C0849"/>
    <w:rsid w:val="001C1570"/>
    <w:rsid w:val="001C3D83"/>
    <w:rsid w:val="001C3F6C"/>
    <w:rsid w:val="001C481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E01B7"/>
    <w:rsid w:val="001E0216"/>
    <w:rsid w:val="001E06D6"/>
    <w:rsid w:val="001E0BC2"/>
    <w:rsid w:val="001E143F"/>
    <w:rsid w:val="001E17B3"/>
    <w:rsid w:val="001E2794"/>
    <w:rsid w:val="001E2814"/>
    <w:rsid w:val="001E3BBA"/>
    <w:rsid w:val="001E3D3F"/>
    <w:rsid w:val="001E44A8"/>
    <w:rsid w:val="001E47D5"/>
    <w:rsid w:val="001E4A24"/>
    <w:rsid w:val="001E5412"/>
    <w:rsid w:val="001E55B2"/>
    <w:rsid w:val="001E5866"/>
    <w:rsid w:val="001E7733"/>
    <w:rsid w:val="001F0335"/>
    <w:rsid w:val="001F0371"/>
    <w:rsid w:val="001F07A1"/>
    <w:rsid w:val="001F0B18"/>
    <w:rsid w:val="001F0F81"/>
    <w:rsid w:val="001F1CCB"/>
    <w:rsid w:val="001F1DF0"/>
    <w:rsid w:val="001F1DF7"/>
    <w:rsid w:val="001F2926"/>
    <w:rsid w:val="001F3237"/>
    <w:rsid w:val="001F386B"/>
    <w:rsid w:val="001F3BC9"/>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36A"/>
    <w:rsid w:val="002046BF"/>
    <w:rsid w:val="00204A3E"/>
    <w:rsid w:val="00204B03"/>
    <w:rsid w:val="00204E53"/>
    <w:rsid w:val="00204EEA"/>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350"/>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1A1"/>
    <w:rsid w:val="00244B38"/>
    <w:rsid w:val="0025016E"/>
    <w:rsid w:val="0025145E"/>
    <w:rsid w:val="00251577"/>
    <w:rsid w:val="00251CF9"/>
    <w:rsid w:val="00252C9C"/>
    <w:rsid w:val="002542AE"/>
    <w:rsid w:val="00254A36"/>
    <w:rsid w:val="002554A3"/>
    <w:rsid w:val="002559B9"/>
    <w:rsid w:val="002563A4"/>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AC"/>
    <w:rsid w:val="002A300F"/>
    <w:rsid w:val="002A3785"/>
    <w:rsid w:val="002A3DA0"/>
    <w:rsid w:val="002A3FC1"/>
    <w:rsid w:val="002A464D"/>
    <w:rsid w:val="002A4BE0"/>
    <w:rsid w:val="002A4C6F"/>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5F3C"/>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8AE"/>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5EFD"/>
    <w:rsid w:val="00326507"/>
    <w:rsid w:val="003267C8"/>
    <w:rsid w:val="00326A9F"/>
    <w:rsid w:val="00327436"/>
    <w:rsid w:val="003277E7"/>
    <w:rsid w:val="00327AB9"/>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87883"/>
    <w:rsid w:val="00391276"/>
    <w:rsid w:val="0039134D"/>
    <w:rsid w:val="00391E56"/>
    <w:rsid w:val="00391F90"/>
    <w:rsid w:val="00392525"/>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69F2"/>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0FC3"/>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ACF"/>
    <w:rsid w:val="003E1BE2"/>
    <w:rsid w:val="003E1D9D"/>
    <w:rsid w:val="003E1FF9"/>
    <w:rsid w:val="003E276B"/>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EEA"/>
    <w:rsid w:val="003F208A"/>
    <w:rsid w:val="003F264A"/>
    <w:rsid w:val="003F28E4"/>
    <w:rsid w:val="003F300B"/>
    <w:rsid w:val="003F4583"/>
    <w:rsid w:val="003F4C5E"/>
    <w:rsid w:val="003F591C"/>
    <w:rsid w:val="003F66A5"/>
    <w:rsid w:val="003F6CF8"/>
    <w:rsid w:val="003F7069"/>
    <w:rsid w:val="003F762C"/>
    <w:rsid w:val="003F7B41"/>
    <w:rsid w:val="003F7F2F"/>
    <w:rsid w:val="004004A3"/>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465"/>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028"/>
    <w:rsid w:val="0043558D"/>
    <w:rsid w:val="004361D6"/>
    <w:rsid w:val="0043641B"/>
    <w:rsid w:val="0043662A"/>
    <w:rsid w:val="00436DF8"/>
    <w:rsid w:val="004373E3"/>
    <w:rsid w:val="00437409"/>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3E2"/>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2B24"/>
    <w:rsid w:val="004834BA"/>
    <w:rsid w:val="00483944"/>
    <w:rsid w:val="0048419C"/>
    <w:rsid w:val="0048469D"/>
    <w:rsid w:val="00484FED"/>
    <w:rsid w:val="0048501B"/>
    <w:rsid w:val="004859E2"/>
    <w:rsid w:val="00486B55"/>
    <w:rsid w:val="00487402"/>
    <w:rsid w:val="004874EC"/>
    <w:rsid w:val="00490743"/>
    <w:rsid w:val="004929E4"/>
    <w:rsid w:val="0049374F"/>
    <w:rsid w:val="00493AF9"/>
    <w:rsid w:val="00493CC7"/>
    <w:rsid w:val="00494740"/>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5E8"/>
    <w:rsid w:val="00511941"/>
    <w:rsid w:val="00511966"/>
    <w:rsid w:val="00511D8D"/>
    <w:rsid w:val="0051223D"/>
    <w:rsid w:val="00512292"/>
    <w:rsid w:val="00512D1F"/>
    <w:rsid w:val="00512DDB"/>
    <w:rsid w:val="005131EF"/>
    <w:rsid w:val="00513C9C"/>
    <w:rsid w:val="00514290"/>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2A1F"/>
    <w:rsid w:val="005230A8"/>
    <w:rsid w:val="00523563"/>
    <w:rsid w:val="0052367F"/>
    <w:rsid w:val="005236FD"/>
    <w:rsid w:val="005244D7"/>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599"/>
    <w:rsid w:val="00543BAE"/>
    <w:rsid w:val="00544728"/>
    <w:rsid w:val="00544D9F"/>
    <w:rsid w:val="005457B4"/>
    <w:rsid w:val="00545F4E"/>
    <w:rsid w:val="00546261"/>
    <w:rsid w:val="0054663D"/>
    <w:rsid w:val="00546A57"/>
    <w:rsid w:val="0054752B"/>
    <w:rsid w:val="0054780B"/>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19F"/>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77D33"/>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87756"/>
    <w:rsid w:val="005900F2"/>
    <w:rsid w:val="0059014F"/>
    <w:rsid w:val="0059159E"/>
    <w:rsid w:val="0059188B"/>
    <w:rsid w:val="005918A4"/>
    <w:rsid w:val="00592A50"/>
    <w:rsid w:val="00592F35"/>
    <w:rsid w:val="005939DE"/>
    <w:rsid w:val="00593B80"/>
    <w:rsid w:val="00593E76"/>
    <w:rsid w:val="00594C31"/>
    <w:rsid w:val="00594FEE"/>
    <w:rsid w:val="005953F4"/>
    <w:rsid w:val="005960B4"/>
    <w:rsid w:val="0059636E"/>
    <w:rsid w:val="005971B0"/>
    <w:rsid w:val="00597B44"/>
    <w:rsid w:val="005A1236"/>
    <w:rsid w:val="005A180A"/>
    <w:rsid w:val="005A1ECB"/>
    <w:rsid w:val="005A2B4E"/>
    <w:rsid w:val="005A3009"/>
    <w:rsid w:val="005A3A35"/>
    <w:rsid w:val="005A3D17"/>
    <w:rsid w:val="005A3DC6"/>
    <w:rsid w:val="005A3EB8"/>
    <w:rsid w:val="005A3EDC"/>
    <w:rsid w:val="005A405F"/>
    <w:rsid w:val="005A418F"/>
    <w:rsid w:val="005A4324"/>
    <w:rsid w:val="005A458A"/>
    <w:rsid w:val="005A57B8"/>
    <w:rsid w:val="005A6435"/>
    <w:rsid w:val="005A7670"/>
    <w:rsid w:val="005A79EE"/>
    <w:rsid w:val="005A7C81"/>
    <w:rsid w:val="005A7DFF"/>
    <w:rsid w:val="005A7FD2"/>
    <w:rsid w:val="005B0E37"/>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2C"/>
    <w:rsid w:val="005D26DF"/>
    <w:rsid w:val="005D27D0"/>
    <w:rsid w:val="005D2D5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D9"/>
    <w:rsid w:val="005E0725"/>
    <w:rsid w:val="005E0E50"/>
    <w:rsid w:val="005E1F72"/>
    <w:rsid w:val="005E21D8"/>
    <w:rsid w:val="005E24FD"/>
    <w:rsid w:val="005E2F4D"/>
    <w:rsid w:val="005E2FA5"/>
    <w:rsid w:val="005E3501"/>
    <w:rsid w:val="005E3FC4"/>
    <w:rsid w:val="005E4C8D"/>
    <w:rsid w:val="005E52ED"/>
    <w:rsid w:val="005E5374"/>
    <w:rsid w:val="005E573E"/>
    <w:rsid w:val="005E5C24"/>
    <w:rsid w:val="005E6606"/>
    <w:rsid w:val="005E6D42"/>
    <w:rsid w:val="005F0715"/>
    <w:rsid w:val="005F09CE"/>
    <w:rsid w:val="005F0A8F"/>
    <w:rsid w:val="005F1793"/>
    <w:rsid w:val="005F1A20"/>
    <w:rsid w:val="005F1DBB"/>
    <w:rsid w:val="005F1F95"/>
    <w:rsid w:val="005F25EF"/>
    <w:rsid w:val="005F2F3B"/>
    <w:rsid w:val="005F44DA"/>
    <w:rsid w:val="005F53F2"/>
    <w:rsid w:val="005F5461"/>
    <w:rsid w:val="005F581A"/>
    <w:rsid w:val="005F7C1D"/>
    <w:rsid w:val="005F7EA4"/>
    <w:rsid w:val="005F7FA6"/>
    <w:rsid w:val="00603F00"/>
    <w:rsid w:val="006042F8"/>
    <w:rsid w:val="0060526C"/>
    <w:rsid w:val="00606328"/>
    <w:rsid w:val="0060652B"/>
    <w:rsid w:val="00606B84"/>
    <w:rsid w:val="00607120"/>
    <w:rsid w:val="00607407"/>
    <w:rsid w:val="00607F7B"/>
    <w:rsid w:val="00611998"/>
    <w:rsid w:val="00611C2E"/>
    <w:rsid w:val="006132ED"/>
    <w:rsid w:val="00613836"/>
    <w:rsid w:val="00613F7F"/>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26A"/>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D34"/>
    <w:rsid w:val="00675740"/>
    <w:rsid w:val="0067579A"/>
    <w:rsid w:val="00675CA2"/>
    <w:rsid w:val="00676178"/>
    <w:rsid w:val="0067669A"/>
    <w:rsid w:val="00677658"/>
    <w:rsid w:val="00677E00"/>
    <w:rsid w:val="00681F45"/>
    <w:rsid w:val="00682C6C"/>
    <w:rsid w:val="00682E8D"/>
    <w:rsid w:val="006834A0"/>
    <w:rsid w:val="00683E33"/>
    <w:rsid w:val="006847B2"/>
    <w:rsid w:val="00684FF3"/>
    <w:rsid w:val="00685962"/>
    <w:rsid w:val="00685A30"/>
    <w:rsid w:val="00685C48"/>
    <w:rsid w:val="00687E34"/>
    <w:rsid w:val="006906E8"/>
    <w:rsid w:val="00691009"/>
    <w:rsid w:val="006912BB"/>
    <w:rsid w:val="0069171B"/>
    <w:rsid w:val="00692C09"/>
    <w:rsid w:val="00692FA3"/>
    <w:rsid w:val="00693101"/>
    <w:rsid w:val="0069380F"/>
    <w:rsid w:val="00693A0D"/>
    <w:rsid w:val="00693C4E"/>
    <w:rsid w:val="006953B6"/>
    <w:rsid w:val="006968E8"/>
    <w:rsid w:val="00696A6E"/>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5597"/>
    <w:rsid w:val="006A6D19"/>
    <w:rsid w:val="006B0116"/>
    <w:rsid w:val="006B01E7"/>
    <w:rsid w:val="006B0566"/>
    <w:rsid w:val="006B0B49"/>
    <w:rsid w:val="006B2A75"/>
    <w:rsid w:val="006B2F02"/>
    <w:rsid w:val="006B30CE"/>
    <w:rsid w:val="006B3AE3"/>
    <w:rsid w:val="006B3B3D"/>
    <w:rsid w:val="006B3E56"/>
    <w:rsid w:val="006B3E66"/>
    <w:rsid w:val="006B3EB9"/>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711"/>
    <w:rsid w:val="006D0B02"/>
    <w:rsid w:val="006D0D6F"/>
    <w:rsid w:val="006D0E83"/>
    <w:rsid w:val="006D1826"/>
    <w:rsid w:val="006D1BA0"/>
    <w:rsid w:val="006D2DF7"/>
    <w:rsid w:val="006D3CB9"/>
    <w:rsid w:val="006D42DB"/>
    <w:rsid w:val="006D4448"/>
    <w:rsid w:val="006D4E1D"/>
    <w:rsid w:val="006D5516"/>
    <w:rsid w:val="006D55DC"/>
    <w:rsid w:val="006D5959"/>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A8E"/>
    <w:rsid w:val="006F1D13"/>
    <w:rsid w:val="006F246F"/>
    <w:rsid w:val="006F2702"/>
    <w:rsid w:val="006F2817"/>
    <w:rsid w:val="006F297B"/>
    <w:rsid w:val="006F2EF5"/>
    <w:rsid w:val="006F3372"/>
    <w:rsid w:val="006F3B78"/>
    <w:rsid w:val="006F3EB2"/>
    <w:rsid w:val="006F49AA"/>
    <w:rsid w:val="006F565E"/>
    <w:rsid w:val="006F56B5"/>
    <w:rsid w:val="006F58E6"/>
    <w:rsid w:val="006F6413"/>
    <w:rsid w:val="006F69A0"/>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12CA"/>
    <w:rsid w:val="007122CD"/>
    <w:rsid w:val="00712311"/>
    <w:rsid w:val="00712DB8"/>
    <w:rsid w:val="007131F4"/>
    <w:rsid w:val="00713746"/>
    <w:rsid w:val="0071687B"/>
    <w:rsid w:val="0071689A"/>
    <w:rsid w:val="00716F47"/>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4D2B"/>
    <w:rsid w:val="00745492"/>
    <w:rsid w:val="00745561"/>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506"/>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6A29"/>
    <w:rsid w:val="0076763C"/>
    <w:rsid w:val="00767AD3"/>
    <w:rsid w:val="00767B04"/>
    <w:rsid w:val="007706D9"/>
    <w:rsid w:val="007707E2"/>
    <w:rsid w:val="00770B03"/>
    <w:rsid w:val="00771A7D"/>
    <w:rsid w:val="00771C0F"/>
    <w:rsid w:val="00771DCB"/>
    <w:rsid w:val="00772280"/>
    <w:rsid w:val="00772CDB"/>
    <w:rsid w:val="00772F69"/>
    <w:rsid w:val="00773485"/>
    <w:rsid w:val="0077364F"/>
    <w:rsid w:val="00773841"/>
    <w:rsid w:val="00773BD2"/>
    <w:rsid w:val="00774C67"/>
    <w:rsid w:val="0077504D"/>
    <w:rsid w:val="00775FAF"/>
    <w:rsid w:val="00776E6C"/>
    <w:rsid w:val="00777183"/>
    <w:rsid w:val="00777665"/>
    <w:rsid w:val="00780D44"/>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5055"/>
    <w:rsid w:val="007D67F1"/>
    <w:rsid w:val="007D716A"/>
    <w:rsid w:val="007D73EF"/>
    <w:rsid w:val="007D74FE"/>
    <w:rsid w:val="007D7707"/>
    <w:rsid w:val="007E007B"/>
    <w:rsid w:val="007E009D"/>
    <w:rsid w:val="007E0309"/>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059"/>
    <w:rsid w:val="00806EF0"/>
    <w:rsid w:val="00807178"/>
    <w:rsid w:val="0080777B"/>
    <w:rsid w:val="00807F1E"/>
    <w:rsid w:val="00807F3B"/>
    <w:rsid w:val="00807FD0"/>
    <w:rsid w:val="008105B4"/>
    <w:rsid w:val="008106C0"/>
    <w:rsid w:val="00810966"/>
    <w:rsid w:val="00811D16"/>
    <w:rsid w:val="008142E4"/>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2CA"/>
    <w:rsid w:val="00826490"/>
    <w:rsid w:val="008264EB"/>
    <w:rsid w:val="00826E9C"/>
    <w:rsid w:val="00830036"/>
    <w:rsid w:val="00830445"/>
    <w:rsid w:val="00830AD3"/>
    <w:rsid w:val="00831C52"/>
    <w:rsid w:val="00831DC3"/>
    <w:rsid w:val="008326D8"/>
    <w:rsid w:val="0083296C"/>
    <w:rsid w:val="0083318B"/>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C9E"/>
    <w:rsid w:val="00875F09"/>
    <w:rsid w:val="00876543"/>
    <w:rsid w:val="008769B4"/>
    <w:rsid w:val="00876D7D"/>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CD6"/>
    <w:rsid w:val="00886D11"/>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0ED"/>
    <w:rsid w:val="008A0AF2"/>
    <w:rsid w:val="008A120F"/>
    <w:rsid w:val="008A1E8D"/>
    <w:rsid w:val="008A24AF"/>
    <w:rsid w:val="008A24FA"/>
    <w:rsid w:val="008A3366"/>
    <w:rsid w:val="008A345D"/>
    <w:rsid w:val="008A3C60"/>
    <w:rsid w:val="008A3D03"/>
    <w:rsid w:val="008A4DA3"/>
    <w:rsid w:val="008A584C"/>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3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4C63"/>
    <w:rsid w:val="008F527F"/>
    <w:rsid w:val="008F5DC6"/>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CA6"/>
    <w:rsid w:val="00936DF5"/>
    <w:rsid w:val="0093713C"/>
    <w:rsid w:val="009371F6"/>
    <w:rsid w:val="009374A0"/>
    <w:rsid w:val="00937687"/>
    <w:rsid w:val="00937B6A"/>
    <w:rsid w:val="00940B86"/>
    <w:rsid w:val="00940C2A"/>
    <w:rsid w:val="00941061"/>
    <w:rsid w:val="009414B2"/>
    <w:rsid w:val="00941728"/>
    <w:rsid w:val="00941924"/>
    <w:rsid w:val="00941D3D"/>
    <w:rsid w:val="00941E17"/>
    <w:rsid w:val="00943B64"/>
    <w:rsid w:val="009449D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80234"/>
    <w:rsid w:val="0098097F"/>
    <w:rsid w:val="00980C31"/>
    <w:rsid w:val="00981214"/>
    <w:rsid w:val="009813C4"/>
    <w:rsid w:val="00981540"/>
    <w:rsid w:val="009821D8"/>
    <w:rsid w:val="0098244A"/>
    <w:rsid w:val="00983AF5"/>
    <w:rsid w:val="00984456"/>
    <w:rsid w:val="00984BDB"/>
    <w:rsid w:val="00985050"/>
    <w:rsid w:val="00985291"/>
    <w:rsid w:val="009858A0"/>
    <w:rsid w:val="00985FFB"/>
    <w:rsid w:val="009865B0"/>
    <w:rsid w:val="00987056"/>
    <w:rsid w:val="009873F3"/>
    <w:rsid w:val="00987E76"/>
    <w:rsid w:val="00990375"/>
    <w:rsid w:val="00990561"/>
    <w:rsid w:val="00990C42"/>
    <w:rsid w:val="009911A0"/>
    <w:rsid w:val="009918C0"/>
    <w:rsid w:val="009919C6"/>
    <w:rsid w:val="009924E6"/>
    <w:rsid w:val="00992FAA"/>
    <w:rsid w:val="00993191"/>
    <w:rsid w:val="00993891"/>
    <w:rsid w:val="00993B16"/>
    <w:rsid w:val="00993B84"/>
    <w:rsid w:val="00993BF0"/>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5A26"/>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4638"/>
    <w:rsid w:val="009F595D"/>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25B6"/>
    <w:rsid w:val="00A0285A"/>
    <w:rsid w:val="00A02BF9"/>
    <w:rsid w:val="00A03791"/>
    <w:rsid w:val="00A03FEC"/>
    <w:rsid w:val="00A04037"/>
    <w:rsid w:val="00A04202"/>
    <w:rsid w:val="00A04DB0"/>
    <w:rsid w:val="00A05C8A"/>
    <w:rsid w:val="00A06CC8"/>
    <w:rsid w:val="00A0752B"/>
    <w:rsid w:val="00A104D1"/>
    <w:rsid w:val="00A10D1E"/>
    <w:rsid w:val="00A10D1F"/>
    <w:rsid w:val="00A112E2"/>
    <w:rsid w:val="00A11E49"/>
    <w:rsid w:val="00A11F49"/>
    <w:rsid w:val="00A12665"/>
    <w:rsid w:val="00A1275F"/>
    <w:rsid w:val="00A12A5E"/>
    <w:rsid w:val="00A12B60"/>
    <w:rsid w:val="00A12C95"/>
    <w:rsid w:val="00A134CC"/>
    <w:rsid w:val="00A14672"/>
    <w:rsid w:val="00A14685"/>
    <w:rsid w:val="00A14ED9"/>
    <w:rsid w:val="00A150A9"/>
    <w:rsid w:val="00A150D1"/>
    <w:rsid w:val="00A15315"/>
    <w:rsid w:val="00A15EF7"/>
    <w:rsid w:val="00A1623D"/>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5EB"/>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385"/>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A2A"/>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08A"/>
    <w:rsid w:val="00A8134C"/>
    <w:rsid w:val="00A81620"/>
    <w:rsid w:val="00A81DD5"/>
    <w:rsid w:val="00A8328A"/>
    <w:rsid w:val="00A83E00"/>
    <w:rsid w:val="00A86287"/>
    <w:rsid w:val="00A86F6B"/>
    <w:rsid w:val="00A8711E"/>
    <w:rsid w:val="00A9098A"/>
    <w:rsid w:val="00A90E28"/>
    <w:rsid w:val="00A90FCD"/>
    <w:rsid w:val="00A921FF"/>
    <w:rsid w:val="00A923E8"/>
    <w:rsid w:val="00A92760"/>
    <w:rsid w:val="00A92E30"/>
    <w:rsid w:val="00A9306E"/>
    <w:rsid w:val="00A93710"/>
    <w:rsid w:val="00A937A5"/>
    <w:rsid w:val="00A9448B"/>
    <w:rsid w:val="00A94495"/>
    <w:rsid w:val="00A95621"/>
    <w:rsid w:val="00A95C09"/>
    <w:rsid w:val="00A961A4"/>
    <w:rsid w:val="00A96293"/>
    <w:rsid w:val="00A9672E"/>
    <w:rsid w:val="00A96817"/>
    <w:rsid w:val="00A9694C"/>
    <w:rsid w:val="00A96E35"/>
    <w:rsid w:val="00A970FC"/>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5BC"/>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00A"/>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5447"/>
    <w:rsid w:val="00B2561E"/>
    <w:rsid w:val="00B2572B"/>
    <w:rsid w:val="00B25FC4"/>
    <w:rsid w:val="00B263B7"/>
    <w:rsid w:val="00B2681D"/>
    <w:rsid w:val="00B2685F"/>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7AF"/>
    <w:rsid w:val="00B37A00"/>
    <w:rsid w:val="00B40233"/>
    <w:rsid w:val="00B413A8"/>
    <w:rsid w:val="00B425F0"/>
    <w:rsid w:val="00B4364F"/>
    <w:rsid w:val="00B4374E"/>
    <w:rsid w:val="00B44A67"/>
    <w:rsid w:val="00B4557D"/>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6139"/>
    <w:rsid w:val="00B56B75"/>
    <w:rsid w:val="00B57948"/>
    <w:rsid w:val="00B57D12"/>
    <w:rsid w:val="00B57D9E"/>
    <w:rsid w:val="00B60213"/>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6F34"/>
    <w:rsid w:val="00B67CCD"/>
    <w:rsid w:val="00B67E5B"/>
    <w:rsid w:val="00B70DF8"/>
    <w:rsid w:val="00B716B0"/>
    <w:rsid w:val="00B71D73"/>
    <w:rsid w:val="00B73AB8"/>
    <w:rsid w:val="00B73DE0"/>
    <w:rsid w:val="00B741C9"/>
    <w:rsid w:val="00B744F6"/>
    <w:rsid w:val="00B74B63"/>
    <w:rsid w:val="00B75687"/>
    <w:rsid w:val="00B75DE9"/>
    <w:rsid w:val="00B761BD"/>
    <w:rsid w:val="00B762B1"/>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76B"/>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673"/>
    <w:rsid w:val="00BC2D3F"/>
    <w:rsid w:val="00BC2E4D"/>
    <w:rsid w:val="00BC354F"/>
    <w:rsid w:val="00BC3E6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032"/>
    <w:rsid w:val="00C50D71"/>
    <w:rsid w:val="00C51512"/>
    <w:rsid w:val="00C527F9"/>
    <w:rsid w:val="00C52EB6"/>
    <w:rsid w:val="00C52EEA"/>
    <w:rsid w:val="00C53926"/>
    <w:rsid w:val="00C53D1C"/>
    <w:rsid w:val="00C53DFF"/>
    <w:rsid w:val="00C54137"/>
    <w:rsid w:val="00C5425A"/>
    <w:rsid w:val="00C54CEE"/>
    <w:rsid w:val="00C551B9"/>
    <w:rsid w:val="00C5588A"/>
    <w:rsid w:val="00C56BBA"/>
    <w:rsid w:val="00C57D7E"/>
    <w:rsid w:val="00C57D97"/>
    <w:rsid w:val="00C611EE"/>
    <w:rsid w:val="00C61F21"/>
    <w:rsid w:val="00C6256F"/>
    <w:rsid w:val="00C6329E"/>
    <w:rsid w:val="00C643A7"/>
    <w:rsid w:val="00C6467B"/>
    <w:rsid w:val="00C647D8"/>
    <w:rsid w:val="00C648B6"/>
    <w:rsid w:val="00C648DF"/>
    <w:rsid w:val="00C64BF0"/>
    <w:rsid w:val="00C65288"/>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FC"/>
    <w:rsid w:val="00C77407"/>
    <w:rsid w:val="00C802DE"/>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E93"/>
    <w:rsid w:val="00C90796"/>
    <w:rsid w:val="00C9153B"/>
    <w:rsid w:val="00C91F69"/>
    <w:rsid w:val="00C9357A"/>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27"/>
    <w:rsid w:val="00CA7AA9"/>
    <w:rsid w:val="00CA7C54"/>
    <w:rsid w:val="00CB0129"/>
    <w:rsid w:val="00CB0901"/>
    <w:rsid w:val="00CB0A01"/>
    <w:rsid w:val="00CB1211"/>
    <w:rsid w:val="00CB3CB1"/>
    <w:rsid w:val="00CB41AB"/>
    <w:rsid w:val="00CB4B5C"/>
    <w:rsid w:val="00CB4C1E"/>
    <w:rsid w:val="00CB5290"/>
    <w:rsid w:val="00CB60AE"/>
    <w:rsid w:val="00CB68EF"/>
    <w:rsid w:val="00CB759C"/>
    <w:rsid w:val="00CB79A4"/>
    <w:rsid w:val="00CC0326"/>
    <w:rsid w:val="00CC0A8D"/>
    <w:rsid w:val="00CC173E"/>
    <w:rsid w:val="00CC18C4"/>
    <w:rsid w:val="00CC19EC"/>
    <w:rsid w:val="00CC1CF1"/>
    <w:rsid w:val="00CC33F4"/>
    <w:rsid w:val="00CC3BAC"/>
    <w:rsid w:val="00CC4CB1"/>
    <w:rsid w:val="00CC518E"/>
    <w:rsid w:val="00CC584E"/>
    <w:rsid w:val="00CC5A5B"/>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3EE6"/>
    <w:rsid w:val="00CE3FA5"/>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8F7"/>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6EC3"/>
    <w:rsid w:val="00D26FCF"/>
    <w:rsid w:val="00D27019"/>
    <w:rsid w:val="00D273E6"/>
    <w:rsid w:val="00D27476"/>
    <w:rsid w:val="00D27B1C"/>
    <w:rsid w:val="00D27C21"/>
    <w:rsid w:val="00D303CC"/>
    <w:rsid w:val="00D30487"/>
    <w:rsid w:val="00D30F7E"/>
    <w:rsid w:val="00D31718"/>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FEB"/>
    <w:rsid w:val="00D5440E"/>
    <w:rsid w:val="00D5443D"/>
    <w:rsid w:val="00D54E6F"/>
    <w:rsid w:val="00D5541F"/>
    <w:rsid w:val="00D5674E"/>
    <w:rsid w:val="00D56D2A"/>
    <w:rsid w:val="00D57126"/>
    <w:rsid w:val="00D57531"/>
    <w:rsid w:val="00D60E8B"/>
    <w:rsid w:val="00D612BC"/>
    <w:rsid w:val="00D61D87"/>
    <w:rsid w:val="00D62071"/>
    <w:rsid w:val="00D62855"/>
    <w:rsid w:val="00D62C0F"/>
    <w:rsid w:val="00D640C7"/>
    <w:rsid w:val="00D659B3"/>
    <w:rsid w:val="00D65BF2"/>
    <w:rsid w:val="00D65E4E"/>
    <w:rsid w:val="00D65EBA"/>
    <w:rsid w:val="00D67E45"/>
    <w:rsid w:val="00D710BC"/>
    <w:rsid w:val="00D71259"/>
    <w:rsid w:val="00D71D9E"/>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4815"/>
    <w:rsid w:val="00DE5B89"/>
    <w:rsid w:val="00DE65EA"/>
    <w:rsid w:val="00DE7706"/>
    <w:rsid w:val="00DE7753"/>
    <w:rsid w:val="00DE7F8F"/>
    <w:rsid w:val="00DF09E7"/>
    <w:rsid w:val="00DF0BD2"/>
    <w:rsid w:val="00DF11C4"/>
    <w:rsid w:val="00DF1625"/>
    <w:rsid w:val="00DF19A1"/>
    <w:rsid w:val="00DF239C"/>
    <w:rsid w:val="00DF2E0C"/>
    <w:rsid w:val="00DF3688"/>
    <w:rsid w:val="00DF442D"/>
    <w:rsid w:val="00DF44E3"/>
    <w:rsid w:val="00DF5182"/>
    <w:rsid w:val="00DF749E"/>
    <w:rsid w:val="00E00AD1"/>
    <w:rsid w:val="00E00AE5"/>
    <w:rsid w:val="00E01503"/>
    <w:rsid w:val="00E020C1"/>
    <w:rsid w:val="00E02F60"/>
    <w:rsid w:val="00E03BED"/>
    <w:rsid w:val="00E040F0"/>
    <w:rsid w:val="00E042C8"/>
    <w:rsid w:val="00E04589"/>
    <w:rsid w:val="00E045AE"/>
    <w:rsid w:val="00E046C2"/>
    <w:rsid w:val="00E04FA9"/>
    <w:rsid w:val="00E05EBA"/>
    <w:rsid w:val="00E05F32"/>
    <w:rsid w:val="00E05FDF"/>
    <w:rsid w:val="00E0696C"/>
    <w:rsid w:val="00E06E9D"/>
    <w:rsid w:val="00E070E6"/>
    <w:rsid w:val="00E10031"/>
    <w:rsid w:val="00E10AAD"/>
    <w:rsid w:val="00E10BB7"/>
    <w:rsid w:val="00E120E7"/>
    <w:rsid w:val="00E1385B"/>
    <w:rsid w:val="00E13AD4"/>
    <w:rsid w:val="00E13F21"/>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75"/>
    <w:rsid w:val="00E301A8"/>
    <w:rsid w:val="00E30F0C"/>
    <w:rsid w:val="00E31A0F"/>
    <w:rsid w:val="00E326DD"/>
    <w:rsid w:val="00E327B8"/>
    <w:rsid w:val="00E32A05"/>
    <w:rsid w:val="00E32AB7"/>
    <w:rsid w:val="00E32CC2"/>
    <w:rsid w:val="00E32D5B"/>
    <w:rsid w:val="00E33157"/>
    <w:rsid w:val="00E3357F"/>
    <w:rsid w:val="00E33E6B"/>
    <w:rsid w:val="00E3606B"/>
    <w:rsid w:val="00E36717"/>
    <w:rsid w:val="00E3682E"/>
    <w:rsid w:val="00E36A86"/>
    <w:rsid w:val="00E37F64"/>
    <w:rsid w:val="00E40DE2"/>
    <w:rsid w:val="00E41156"/>
    <w:rsid w:val="00E41620"/>
    <w:rsid w:val="00E417B4"/>
    <w:rsid w:val="00E422EC"/>
    <w:rsid w:val="00E4239E"/>
    <w:rsid w:val="00E426B9"/>
    <w:rsid w:val="00E42FEB"/>
    <w:rsid w:val="00E430BF"/>
    <w:rsid w:val="00E43CEB"/>
    <w:rsid w:val="00E44D86"/>
    <w:rsid w:val="00E45007"/>
    <w:rsid w:val="00E45ACA"/>
    <w:rsid w:val="00E45C7F"/>
    <w:rsid w:val="00E46422"/>
    <w:rsid w:val="00E46770"/>
    <w:rsid w:val="00E46DBA"/>
    <w:rsid w:val="00E50DE1"/>
    <w:rsid w:val="00E51117"/>
    <w:rsid w:val="00E51CD0"/>
    <w:rsid w:val="00E51D3B"/>
    <w:rsid w:val="00E51D78"/>
    <w:rsid w:val="00E51EEA"/>
    <w:rsid w:val="00E520F6"/>
    <w:rsid w:val="00E52441"/>
    <w:rsid w:val="00E54297"/>
    <w:rsid w:val="00E54B2C"/>
    <w:rsid w:val="00E550D0"/>
    <w:rsid w:val="00E5510F"/>
    <w:rsid w:val="00E55EBF"/>
    <w:rsid w:val="00E57494"/>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59D"/>
    <w:rsid w:val="00E70A0B"/>
    <w:rsid w:val="00E70FC4"/>
    <w:rsid w:val="00E72562"/>
    <w:rsid w:val="00E72F02"/>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36"/>
    <w:rsid w:val="00EA1765"/>
    <w:rsid w:val="00EA31E0"/>
    <w:rsid w:val="00EA3E33"/>
    <w:rsid w:val="00EA3FD0"/>
    <w:rsid w:val="00EA40DF"/>
    <w:rsid w:val="00EA58C8"/>
    <w:rsid w:val="00EA625E"/>
    <w:rsid w:val="00EA7170"/>
    <w:rsid w:val="00EA7394"/>
    <w:rsid w:val="00EA7474"/>
    <w:rsid w:val="00EA7C34"/>
    <w:rsid w:val="00EA7CA6"/>
    <w:rsid w:val="00EA7FA5"/>
    <w:rsid w:val="00EB03C0"/>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0CC9"/>
    <w:rsid w:val="00EC165E"/>
    <w:rsid w:val="00EC1F0A"/>
    <w:rsid w:val="00EC22F7"/>
    <w:rsid w:val="00EC2345"/>
    <w:rsid w:val="00EC2CDE"/>
    <w:rsid w:val="00EC2EE1"/>
    <w:rsid w:val="00EC362B"/>
    <w:rsid w:val="00EC382D"/>
    <w:rsid w:val="00EC3C95"/>
    <w:rsid w:val="00EC400D"/>
    <w:rsid w:val="00EC4580"/>
    <w:rsid w:val="00EC481D"/>
    <w:rsid w:val="00EC5C41"/>
    <w:rsid w:val="00EC5D5E"/>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6526"/>
    <w:rsid w:val="00EF7868"/>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DBF"/>
    <w:rsid w:val="00F95E94"/>
    <w:rsid w:val="00F96993"/>
    <w:rsid w:val="00F9791A"/>
    <w:rsid w:val="00F97D3E"/>
    <w:rsid w:val="00FA0498"/>
    <w:rsid w:val="00FA0E41"/>
    <w:rsid w:val="00FA0EA8"/>
    <w:rsid w:val="00FA1297"/>
    <w:rsid w:val="00FA2B47"/>
    <w:rsid w:val="00FA2BFA"/>
    <w:rsid w:val="00FA2DBA"/>
    <w:rsid w:val="00FA2F7C"/>
    <w:rsid w:val="00FA2FB6"/>
    <w:rsid w:val="00FA30F2"/>
    <w:rsid w:val="00FA37C3"/>
    <w:rsid w:val="00FA38E0"/>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AF3CF6"/>
  <w15:docId w15:val="{6422B4A8-6144-4DD7-8D51-E64D947C4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uiPriority w:val="99"/>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Elenco Normale"/>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uiPriority w:val="99"/>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Elenco Normale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customStyle="1" w:styleId="CM3">
    <w:name w:val="CM3"/>
    <w:basedOn w:val="Default"/>
    <w:next w:val="Default"/>
    <w:uiPriority w:val="99"/>
    <w:rsid w:val="00A255EB"/>
    <w:pPr>
      <w:widowControl w:val="0"/>
      <w:spacing w:line="276" w:lineRule="atLeast"/>
    </w:pPr>
    <w:rPr>
      <w:rFonts w:ascii="Times Armenian" w:hAnsi="Times Armenian" w:cs="Times Armenian"/>
      <w:color w:val="auto"/>
      <w:lang w:bidi="ar-SA"/>
    </w:rPr>
  </w:style>
  <w:style w:type="paragraph" w:styleId="NoSpacing">
    <w:name w:val="No Spacing"/>
    <w:qFormat/>
    <w:rsid w:val="00167AC4"/>
    <w:rPr>
      <w:rFonts w:ascii="Calibri" w:hAnsi="Calibri"/>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i_cherkezyan@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ni_cherkezyan@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3A2465-619B-4B53-BC8C-9482197E0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2194</TotalTime>
  <Pages>101</Pages>
  <Words>21295</Words>
  <Characters>121386</Characters>
  <Application>Microsoft Office Word</Application>
  <DocSecurity>0</DocSecurity>
  <Lines>1011</Lines>
  <Paragraphs>284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142397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TENDER</cp:lastModifiedBy>
  <cp:revision>1579</cp:revision>
  <cp:lastPrinted>2018-02-16T07:12:00Z</cp:lastPrinted>
  <dcterms:created xsi:type="dcterms:W3CDTF">2019-10-28T07:04:00Z</dcterms:created>
  <dcterms:modified xsi:type="dcterms:W3CDTF">2022-09-12T06:53:00Z</dcterms:modified>
</cp:coreProperties>
</file>